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4F1" w:rsidRPr="00083E15" w:rsidRDefault="00083E15" w:rsidP="00083E15">
      <w:pPr>
        <w:ind w:firstLine="0"/>
        <w:rPr>
          <w:shd w:val="clear" w:color="auto" w:fill="FFFFFF"/>
        </w:rPr>
      </w:pPr>
      <w:r>
        <w:rPr>
          <w:shd w:val="clear" w:color="auto" w:fill="FFFFFF"/>
          <w:lang w:val="en-US"/>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i1025" type="#_x0000_t163" style="width:433.4pt;height:175.85pt"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ECOLOGY"/>
          </v:shape>
        </w:pict>
      </w:r>
      <w:r w:rsidR="004E54F1">
        <w:rPr>
          <w:shd w:val="clear" w:color="auto" w:fill="FFFFFF"/>
          <w:lang w:val="en-US"/>
        </w:rPr>
        <w:br w:type="page"/>
      </w:r>
    </w:p>
    <w:sdt>
      <w:sdtPr>
        <w:id w:val="14027657"/>
        <w:docPartObj>
          <w:docPartGallery w:val="Table of Contents"/>
          <w:docPartUnique/>
        </w:docPartObj>
      </w:sdtPr>
      <w:sdtEndPr>
        <w:rPr>
          <w:rFonts w:ascii="Times New Roman" w:eastAsiaTheme="minorHAnsi" w:hAnsi="Times New Roman" w:cstheme="minorBidi"/>
          <w:b w:val="0"/>
          <w:bCs w:val="0"/>
          <w:color w:val="auto"/>
          <w:sz w:val="22"/>
          <w:szCs w:val="22"/>
        </w:rPr>
      </w:sdtEndPr>
      <w:sdtContent>
        <w:p w:rsidR="00083E15" w:rsidRDefault="00083E15">
          <w:pPr>
            <w:pStyle w:val="a8"/>
          </w:pPr>
          <w:r>
            <w:t>Πίνακας περιεχομένων</w:t>
          </w:r>
        </w:p>
        <w:p w:rsidR="00B14DD8" w:rsidRDefault="00083E15">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69243" w:history="1">
            <w:r w:rsidR="00B14DD8" w:rsidRPr="00DC1DE6">
              <w:rPr>
                <w:rStyle w:val="-"/>
                <w:rFonts w:cs="Arial"/>
                <w:noProof/>
                <w:lang w:val="en-US"/>
              </w:rPr>
              <w:t>Ecology</w:t>
            </w:r>
            <w:r w:rsidR="00B14DD8">
              <w:rPr>
                <w:noProof/>
                <w:webHidden/>
              </w:rPr>
              <w:tab/>
            </w:r>
            <w:r w:rsidR="00B14DD8">
              <w:rPr>
                <w:noProof/>
                <w:webHidden/>
              </w:rPr>
              <w:fldChar w:fldCharType="begin"/>
            </w:r>
            <w:r w:rsidR="00B14DD8">
              <w:rPr>
                <w:noProof/>
                <w:webHidden/>
              </w:rPr>
              <w:instrText xml:space="preserve"> PAGEREF _Toc509869243 \h </w:instrText>
            </w:r>
            <w:r w:rsidR="00B14DD8">
              <w:rPr>
                <w:noProof/>
                <w:webHidden/>
              </w:rPr>
            </w:r>
            <w:r w:rsidR="00B14DD8">
              <w:rPr>
                <w:noProof/>
                <w:webHidden/>
              </w:rPr>
              <w:fldChar w:fldCharType="separate"/>
            </w:r>
            <w:r w:rsidR="00301814">
              <w:rPr>
                <w:noProof/>
                <w:webHidden/>
              </w:rPr>
              <w:t>2</w:t>
            </w:r>
            <w:r w:rsidR="00B14DD8">
              <w:rPr>
                <w:noProof/>
                <w:webHidden/>
              </w:rPr>
              <w:fldChar w:fldCharType="end"/>
            </w:r>
          </w:hyperlink>
        </w:p>
        <w:p w:rsidR="00B14DD8" w:rsidRDefault="00B14DD8">
          <w:pPr>
            <w:pStyle w:val="20"/>
            <w:tabs>
              <w:tab w:val="right" w:leader="dot" w:pos="9060"/>
            </w:tabs>
            <w:rPr>
              <w:rFonts w:asciiTheme="minorHAnsi" w:eastAsiaTheme="minorEastAsia" w:hAnsiTheme="minorHAnsi"/>
              <w:noProof/>
              <w:lang w:eastAsia="el-GR"/>
            </w:rPr>
          </w:pPr>
          <w:hyperlink w:anchor="_Toc509869244" w:history="1">
            <w:r w:rsidRPr="00DC1DE6">
              <w:rPr>
                <w:rStyle w:val="-"/>
                <w:noProof/>
                <w:lang w:val="en-US"/>
              </w:rPr>
              <w:t>Heading 2</w:t>
            </w:r>
            <w:r>
              <w:rPr>
                <w:noProof/>
                <w:webHidden/>
              </w:rPr>
              <w:tab/>
            </w:r>
            <w:r>
              <w:rPr>
                <w:noProof/>
                <w:webHidden/>
              </w:rPr>
              <w:fldChar w:fldCharType="begin"/>
            </w:r>
            <w:r>
              <w:rPr>
                <w:noProof/>
                <w:webHidden/>
              </w:rPr>
              <w:instrText xml:space="preserve"> PAGEREF _Toc509869244 \h </w:instrText>
            </w:r>
            <w:r>
              <w:rPr>
                <w:noProof/>
                <w:webHidden/>
              </w:rPr>
            </w:r>
            <w:r>
              <w:rPr>
                <w:noProof/>
                <w:webHidden/>
              </w:rPr>
              <w:fldChar w:fldCharType="separate"/>
            </w:r>
            <w:r w:rsidR="00301814">
              <w:rPr>
                <w:noProof/>
                <w:webHidden/>
              </w:rPr>
              <w:t>2</w:t>
            </w:r>
            <w:r>
              <w:rPr>
                <w:noProof/>
                <w:webHidden/>
              </w:rPr>
              <w:fldChar w:fldCharType="end"/>
            </w:r>
          </w:hyperlink>
        </w:p>
        <w:p w:rsidR="00B14DD8" w:rsidRDefault="00B14DD8">
          <w:pPr>
            <w:pStyle w:val="10"/>
            <w:tabs>
              <w:tab w:val="right" w:leader="dot" w:pos="9060"/>
            </w:tabs>
            <w:rPr>
              <w:rFonts w:asciiTheme="minorHAnsi" w:eastAsiaTheme="minorEastAsia" w:hAnsiTheme="minorHAnsi"/>
              <w:noProof/>
              <w:lang w:eastAsia="el-GR"/>
            </w:rPr>
          </w:pPr>
          <w:hyperlink w:anchor="_Toc509869245" w:history="1">
            <w:r w:rsidRPr="00DC1DE6">
              <w:rPr>
                <w:rStyle w:val="-"/>
                <w:rFonts w:cs="Arial"/>
                <w:noProof/>
                <w:lang w:val="en-US"/>
              </w:rPr>
              <w:t>Hierarchy</w:t>
            </w:r>
            <w:r>
              <w:rPr>
                <w:noProof/>
                <w:webHidden/>
              </w:rPr>
              <w:tab/>
            </w:r>
            <w:r>
              <w:rPr>
                <w:noProof/>
                <w:webHidden/>
              </w:rPr>
              <w:fldChar w:fldCharType="begin"/>
            </w:r>
            <w:r>
              <w:rPr>
                <w:noProof/>
                <w:webHidden/>
              </w:rPr>
              <w:instrText xml:space="preserve"> PAGEREF _Toc509869245 \h </w:instrText>
            </w:r>
            <w:r>
              <w:rPr>
                <w:noProof/>
                <w:webHidden/>
              </w:rPr>
            </w:r>
            <w:r>
              <w:rPr>
                <w:noProof/>
                <w:webHidden/>
              </w:rPr>
              <w:fldChar w:fldCharType="separate"/>
            </w:r>
            <w:r w:rsidR="00301814">
              <w:rPr>
                <w:noProof/>
                <w:webHidden/>
              </w:rPr>
              <w:t>3</w:t>
            </w:r>
            <w:r>
              <w:rPr>
                <w:noProof/>
                <w:webHidden/>
              </w:rPr>
              <w:fldChar w:fldCharType="end"/>
            </w:r>
          </w:hyperlink>
        </w:p>
        <w:p w:rsidR="00B14DD8" w:rsidRDefault="00B14DD8">
          <w:pPr>
            <w:pStyle w:val="20"/>
            <w:tabs>
              <w:tab w:val="right" w:leader="dot" w:pos="9060"/>
            </w:tabs>
            <w:rPr>
              <w:rFonts w:asciiTheme="minorHAnsi" w:eastAsiaTheme="minorEastAsia" w:hAnsiTheme="minorHAnsi"/>
              <w:noProof/>
              <w:lang w:eastAsia="el-GR"/>
            </w:rPr>
          </w:pPr>
          <w:hyperlink w:anchor="_Toc509869246" w:history="1">
            <w:r w:rsidRPr="00DC1DE6">
              <w:rPr>
                <w:rStyle w:val="-"/>
                <w:noProof/>
                <w:lang w:val="en-US"/>
              </w:rPr>
              <w:t>Heading 2</w:t>
            </w:r>
            <w:r>
              <w:rPr>
                <w:noProof/>
                <w:webHidden/>
              </w:rPr>
              <w:tab/>
            </w:r>
            <w:r>
              <w:rPr>
                <w:noProof/>
                <w:webHidden/>
              </w:rPr>
              <w:fldChar w:fldCharType="begin"/>
            </w:r>
            <w:r>
              <w:rPr>
                <w:noProof/>
                <w:webHidden/>
              </w:rPr>
              <w:instrText xml:space="preserve"> PAGEREF _Toc509869246 \h </w:instrText>
            </w:r>
            <w:r>
              <w:rPr>
                <w:noProof/>
                <w:webHidden/>
              </w:rPr>
            </w:r>
            <w:r>
              <w:rPr>
                <w:noProof/>
                <w:webHidden/>
              </w:rPr>
              <w:fldChar w:fldCharType="separate"/>
            </w:r>
            <w:r w:rsidR="00301814">
              <w:rPr>
                <w:noProof/>
                <w:webHidden/>
              </w:rPr>
              <w:t>3</w:t>
            </w:r>
            <w:r>
              <w:rPr>
                <w:noProof/>
                <w:webHidden/>
              </w:rPr>
              <w:fldChar w:fldCharType="end"/>
            </w:r>
          </w:hyperlink>
        </w:p>
        <w:p w:rsidR="00B14DD8" w:rsidRDefault="00B14DD8">
          <w:pPr>
            <w:pStyle w:val="10"/>
            <w:tabs>
              <w:tab w:val="right" w:leader="dot" w:pos="9060"/>
            </w:tabs>
            <w:rPr>
              <w:rFonts w:asciiTheme="minorHAnsi" w:eastAsiaTheme="minorEastAsia" w:hAnsiTheme="minorHAnsi"/>
              <w:noProof/>
              <w:lang w:eastAsia="el-GR"/>
            </w:rPr>
          </w:pPr>
          <w:hyperlink w:anchor="_Toc509869247" w:history="1">
            <w:r w:rsidRPr="00DC1DE6">
              <w:rPr>
                <w:rStyle w:val="-"/>
                <w:rFonts w:cs="Arial"/>
                <w:noProof/>
                <w:lang w:val="en-US"/>
              </w:rPr>
              <w:t>Biodiversity</w:t>
            </w:r>
            <w:r>
              <w:rPr>
                <w:noProof/>
                <w:webHidden/>
              </w:rPr>
              <w:tab/>
            </w:r>
            <w:r>
              <w:rPr>
                <w:noProof/>
                <w:webHidden/>
              </w:rPr>
              <w:fldChar w:fldCharType="begin"/>
            </w:r>
            <w:r>
              <w:rPr>
                <w:noProof/>
                <w:webHidden/>
              </w:rPr>
              <w:instrText xml:space="preserve"> PAGEREF _Toc509869247 \h </w:instrText>
            </w:r>
            <w:r>
              <w:rPr>
                <w:noProof/>
                <w:webHidden/>
              </w:rPr>
            </w:r>
            <w:r>
              <w:rPr>
                <w:noProof/>
                <w:webHidden/>
              </w:rPr>
              <w:fldChar w:fldCharType="separate"/>
            </w:r>
            <w:r w:rsidR="00301814">
              <w:rPr>
                <w:noProof/>
                <w:webHidden/>
              </w:rPr>
              <w:t>4</w:t>
            </w:r>
            <w:r>
              <w:rPr>
                <w:noProof/>
                <w:webHidden/>
              </w:rPr>
              <w:fldChar w:fldCharType="end"/>
            </w:r>
          </w:hyperlink>
        </w:p>
        <w:p w:rsidR="00B14DD8" w:rsidRDefault="00B14DD8">
          <w:pPr>
            <w:pStyle w:val="20"/>
            <w:tabs>
              <w:tab w:val="right" w:leader="dot" w:pos="9060"/>
            </w:tabs>
            <w:rPr>
              <w:rFonts w:asciiTheme="minorHAnsi" w:eastAsiaTheme="minorEastAsia" w:hAnsiTheme="minorHAnsi"/>
              <w:noProof/>
              <w:lang w:eastAsia="el-GR"/>
            </w:rPr>
          </w:pPr>
          <w:hyperlink w:anchor="_Toc509869248" w:history="1">
            <w:r w:rsidRPr="00DC1DE6">
              <w:rPr>
                <w:rStyle w:val="-"/>
                <w:noProof/>
                <w:lang w:val="en-US"/>
              </w:rPr>
              <w:t>Heading 2</w:t>
            </w:r>
            <w:r>
              <w:rPr>
                <w:noProof/>
                <w:webHidden/>
              </w:rPr>
              <w:tab/>
            </w:r>
            <w:r>
              <w:rPr>
                <w:noProof/>
                <w:webHidden/>
              </w:rPr>
              <w:fldChar w:fldCharType="begin"/>
            </w:r>
            <w:r>
              <w:rPr>
                <w:noProof/>
                <w:webHidden/>
              </w:rPr>
              <w:instrText xml:space="preserve"> PAGEREF _Toc509869248 \h </w:instrText>
            </w:r>
            <w:r>
              <w:rPr>
                <w:noProof/>
                <w:webHidden/>
              </w:rPr>
            </w:r>
            <w:r>
              <w:rPr>
                <w:noProof/>
                <w:webHidden/>
              </w:rPr>
              <w:fldChar w:fldCharType="separate"/>
            </w:r>
            <w:r w:rsidR="00301814">
              <w:rPr>
                <w:noProof/>
                <w:webHidden/>
              </w:rPr>
              <w:t>4</w:t>
            </w:r>
            <w:r>
              <w:rPr>
                <w:noProof/>
                <w:webHidden/>
              </w:rPr>
              <w:fldChar w:fldCharType="end"/>
            </w:r>
          </w:hyperlink>
        </w:p>
        <w:p w:rsidR="00B14DD8" w:rsidRDefault="00B14DD8">
          <w:pPr>
            <w:pStyle w:val="20"/>
            <w:tabs>
              <w:tab w:val="right" w:leader="dot" w:pos="9060"/>
            </w:tabs>
            <w:rPr>
              <w:rFonts w:asciiTheme="minorHAnsi" w:eastAsiaTheme="minorEastAsia" w:hAnsiTheme="minorHAnsi"/>
              <w:noProof/>
              <w:lang w:eastAsia="el-GR"/>
            </w:rPr>
          </w:pPr>
          <w:hyperlink w:anchor="_Toc509869249" w:history="1">
            <w:r w:rsidRPr="00DC1DE6">
              <w:rPr>
                <w:rStyle w:val="-"/>
                <w:noProof/>
              </w:rPr>
              <w:t>Class Schedule</w:t>
            </w:r>
            <w:r>
              <w:rPr>
                <w:noProof/>
                <w:webHidden/>
              </w:rPr>
              <w:tab/>
            </w:r>
            <w:r>
              <w:rPr>
                <w:noProof/>
                <w:webHidden/>
              </w:rPr>
              <w:fldChar w:fldCharType="begin"/>
            </w:r>
            <w:r>
              <w:rPr>
                <w:noProof/>
                <w:webHidden/>
              </w:rPr>
              <w:instrText xml:space="preserve"> PAGEREF _Toc509869249 \h </w:instrText>
            </w:r>
            <w:r>
              <w:rPr>
                <w:noProof/>
                <w:webHidden/>
              </w:rPr>
            </w:r>
            <w:r>
              <w:rPr>
                <w:noProof/>
                <w:webHidden/>
              </w:rPr>
              <w:fldChar w:fldCharType="separate"/>
            </w:r>
            <w:r w:rsidR="00301814">
              <w:rPr>
                <w:noProof/>
                <w:webHidden/>
              </w:rPr>
              <w:t>4</w:t>
            </w:r>
            <w:r>
              <w:rPr>
                <w:noProof/>
                <w:webHidden/>
              </w:rPr>
              <w:fldChar w:fldCharType="end"/>
            </w:r>
          </w:hyperlink>
        </w:p>
        <w:p w:rsidR="00B14DD8" w:rsidRDefault="00B14DD8">
          <w:pPr>
            <w:pStyle w:val="10"/>
            <w:tabs>
              <w:tab w:val="right" w:leader="dot" w:pos="9060"/>
            </w:tabs>
            <w:rPr>
              <w:rFonts w:asciiTheme="minorHAnsi" w:eastAsiaTheme="minorEastAsia" w:hAnsiTheme="minorHAnsi"/>
              <w:noProof/>
              <w:lang w:eastAsia="el-GR"/>
            </w:rPr>
          </w:pPr>
          <w:hyperlink w:anchor="_Toc509869250" w:history="1">
            <w:r w:rsidRPr="00DC1DE6">
              <w:rPr>
                <w:rStyle w:val="-"/>
                <w:rFonts w:cs="Arial"/>
                <w:noProof/>
                <w:lang w:val="en-US"/>
              </w:rPr>
              <w:t>Habitat</w:t>
            </w:r>
            <w:r>
              <w:rPr>
                <w:noProof/>
                <w:webHidden/>
              </w:rPr>
              <w:tab/>
            </w:r>
            <w:r>
              <w:rPr>
                <w:noProof/>
                <w:webHidden/>
              </w:rPr>
              <w:fldChar w:fldCharType="begin"/>
            </w:r>
            <w:r>
              <w:rPr>
                <w:noProof/>
                <w:webHidden/>
              </w:rPr>
              <w:instrText xml:space="preserve"> PAGEREF _Toc509869250 \h </w:instrText>
            </w:r>
            <w:r>
              <w:rPr>
                <w:noProof/>
                <w:webHidden/>
              </w:rPr>
            </w:r>
            <w:r>
              <w:rPr>
                <w:noProof/>
                <w:webHidden/>
              </w:rPr>
              <w:fldChar w:fldCharType="separate"/>
            </w:r>
            <w:r w:rsidR="00301814">
              <w:rPr>
                <w:noProof/>
                <w:webHidden/>
              </w:rPr>
              <w:t>6</w:t>
            </w:r>
            <w:r>
              <w:rPr>
                <w:noProof/>
                <w:webHidden/>
              </w:rPr>
              <w:fldChar w:fldCharType="end"/>
            </w:r>
          </w:hyperlink>
        </w:p>
        <w:p w:rsidR="00B14DD8" w:rsidRDefault="00B14DD8">
          <w:pPr>
            <w:pStyle w:val="20"/>
            <w:tabs>
              <w:tab w:val="right" w:leader="dot" w:pos="9060"/>
            </w:tabs>
            <w:rPr>
              <w:rFonts w:asciiTheme="minorHAnsi" w:eastAsiaTheme="minorEastAsia" w:hAnsiTheme="minorHAnsi"/>
              <w:noProof/>
              <w:lang w:eastAsia="el-GR"/>
            </w:rPr>
          </w:pPr>
          <w:hyperlink w:anchor="_Toc509869251" w:history="1">
            <w:r w:rsidRPr="00DC1DE6">
              <w:rPr>
                <w:rStyle w:val="-"/>
                <w:noProof/>
                <w:lang w:val="en-US"/>
              </w:rPr>
              <w:t>Heading 2</w:t>
            </w:r>
            <w:r>
              <w:rPr>
                <w:noProof/>
                <w:webHidden/>
              </w:rPr>
              <w:tab/>
            </w:r>
            <w:r>
              <w:rPr>
                <w:noProof/>
                <w:webHidden/>
              </w:rPr>
              <w:fldChar w:fldCharType="begin"/>
            </w:r>
            <w:r>
              <w:rPr>
                <w:noProof/>
                <w:webHidden/>
              </w:rPr>
              <w:instrText xml:space="preserve"> PAGEREF _Toc509869251 \h </w:instrText>
            </w:r>
            <w:r>
              <w:rPr>
                <w:noProof/>
                <w:webHidden/>
              </w:rPr>
            </w:r>
            <w:r>
              <w:rPr>
                <w:noProof/>
                <w:webHidden/>
              </w:rPr>
              <w:fldChar w:fldCharType="separate"/>
            </w:r>
            <w:r w:rsidR="00301814">
              <w:rPr>
                <w:noProof/>
                <w:webHidden/>
              </w:rPr>
              <w:t>6</w:t>
            </w:r>
            <w:r>
              <w:rPr>
                <w:noProof/>
                <w:webHidden/>
              </w:rPr>
              <w:fldChar w:fldCharType="end"/>
            </w:r>
          </w:hyperlink>
        </w:p>
        <w:p w:rsidR="00B14DD8" w:rsidRDefault="00B14DD8">
          <w:pPr>
            <w:pStyle w:val="10"/>
            <w:tabs>
              <w:tab w:val="right" w:leader="dot" w:pos="9060"/>
            </w:tabs>
            <w:rPr>
              <w:rFonts w:asciiTheme="minorHAnsi" w:eastAsiaTheme="minorEastAsia" w:hAnsiTheme="minorHAnsi"/>
              <w:noProof/>
              <w:lang w:eastAsia="el-GR"/>
            </w:rPr>
          </w:pPr>
          <w:hyperlink w:anchor="_Toc509869252" w:history="1">
            <w:r w:rsidRPr="00DC1DE6">
              <w:rPr>
                <w:rStyle w:val="-"/>
                <w:rFonts w:cs="Arial"/>
                <w:noProof/>
                <w:lang w:val="en-US"/>
              </w:rPr>
              <w:t>Niche</w:t>
            </w:r>
            <w:r>
              <w:rPr>
                <w:noProof/>
                <w:webHidden/>
              </w:rPr>
              <w:tab/>
            </w:r>
            <w:r>
              <w:rPr>
                <w:noProof/>
                <w:webHidden/>
              </w:rPr>
              <w:fldChar w:fldCharType="begin"/>
            </w:r>
            <w:r>
              <w:rPr>
                <w:noProof/>
                <w:webHidden/>
              </w:rPr>
              <w:instrText xml:space="preserve"> PAGEREF _Toc509869252 \h </w:instrText>
            </w:r>
            <w:r>
              <w:rPr>
                <w:noProof/>
                <w:webHidden/>
              </w:rPr>
            </w:r>
            <w:r>
              <w:rPr>
                <w:noProof/>
                <w:webHidden/>
              </w:rPr>
              <w:fldChar w:fldCharType="separate"/>
            </w:r>
            <w:r w:rsidR="00301814">
              <w:rPr>
                <w:noProof/>
                <w:webHidden/>
              </w:rPr>
              <w:t>7</w:t>
            </w:r>
            <w:r>
              <w:rPr>
                <w:noProof/>
                <w:webHidden/>
              </w:rPr>
              <w:fldChar w:fldCharType="end"/>
            </w:r>
          </w:hyperlink>
        </w:p>
        <w:p w:rsidR="00B14DD8" w:rsidRDefault="00B14DD8">
          <w:pPr>
            <w:pStyle w:val="20"/>
            <w:tabs>
              <w:tab w:val="right" w:leader="dot" w:pos="9060"/>
            </w:tabs>
            <w:rPr>
              <w:rFonts w:asciiTheme="minorHAnsi" w:eastAsiaTheme="minorEastAsia" w:hAnsiTheme="minorHAnsi"/>
              <w:noProof/>
              <w:lang w:eastAsia="el-GR"/>
            </w:rPr>
          </w:pPr>
          <w:hyperlink w:anchor="_Toc509869253" w:history="1">
            <w:r w:rsidRPr="00DC1DE6">
              <w:rPr>
                <w:rStyle w:val="-"/>
                <w:noProof/>
                <w:lang w:val="en-US"/>
              </w:rPr>
              <w:t>Heading 2</w:t>
            </w:r>
            <w:r>
              <w:rPr>
                <w:noProof/>
                <w:webHidden/>
              </w:rPr>
              <w:tab/>
            </w:r>
            <w:r>
              <w:rPr>
                <w:noProof/>
                <w:webHidden/>
              </w:rPr>
              <w:fldChar w:fldCharType="begin"/>
            </w:r>
            <w:r>
              <w:rPr>
                <w:noProof/>
                <w:webHidden/>
              </w:rPr>
              <w:instrText xml:space="preserve"> PAGEREF _Toc509869253 \h </w:instrText>
            </w:r>
            <w:r>
              <w:rPr>
                <w:noProof/>
                <w:webHidden/>
              </w:rPr>
            </w:r>
            <w:r>
              <w:rPr>
                <w:noProof/>
                <w:webHidden/>
              </w:rPr>
              <w:fldChar w:fldCharType="separate"/>
            </w:r>
            <w:r w:rsidR="00301814">
              <w:rPr>
                <w:noProof/>
                <w:webHidden/>
              </w:rPr>
              <w:t>7</w:t>
            </w:r>
            <w:r>
              <w:rPr>
                <w:noProof/>
                <w:webHidden/>
              </w:rPr>
              <w:fldChar w:fldCharType="end"/>
            </w:r>
          </w:hyperlink>
        </w:p>
        <w:p w:rsidR="00B14DD8" w:rsidRDefault="00B14DD8">
          <w:pPr>
            <w:pStyle w:val="10"/>
            <w:tabs>
              <w:tab w:val="right" w:leader="dot" w:pos="9060"/>
            </w:tabs>
            <w:rPr>
              <w:rFonts w:asciiTheme="minorHAnsi" w:eastAsiaTheme="minorEastAsia" w:hAnsiTheme="minorHAnsi"/>
              <w:noProof/>
              <w:lang w:eastAsia="el-GR"/>
            </w:rPr>
          </w:pPr>
          <w:hyperlink w:anchor="_Toc509869254" w:history="1">
            <w:r w:rsidRPr="00DC1DE6">
              <w:rPr>
                <w:rStyle w:val="-"/>
                <w:noProof/>
              </w:rPr>
              <w:t>Η ΟΙΚΟΓΈΝΕΙΆ ΜΟΥ</w:t>
            </w:r>
            <w:r>
              <w:rPr>
                <w:noProof/>
                <w:webHidden/>
              </w:rPr>
              <w:tab/>
            </w:r>
            <w:r>
              <w:rPr>
                <w:noProof/>
                <w:webHidden/>
              </w:rPr>
              <w:fldChar w:fldCharType="begin"/>
            </w:r>
            <w:r>
              <w:rPr>
                <w:noProof/>
                <w:webHidden/>
              </w:rPr>
              <w:instrText xml:space="preserve"> PAGEREF _Toc509869254 \h </w:instrText>
            </w:r>
            <w:r>
              <w:rPr>
                <w:noProof/>
                <w:webHidden/>
              </w:rPr>
            </w:r>
            <w:r>
              <w:rPr>
                <w:noProof/>
                <w:webHidden/>
              </w:rPr>
              <w:fldChar w:fldCharType="separate"/>
            </w:r>
            <w:r w:rsidR="00301814">
              <w:rPr>
                <w:noProof/>
                <w:webHidden/>
              </w:rPr>
              <w:t>8</w:t>
            </w:r>
            <w:r>
              <w:rPr>
                <w:noProof/>
                <w:webHidden/>
              </w:rPr>
              <w:fldChar w:fldCharType="end"/>
            </w:r>
          </w:hyperlink>
        </w:p>
        <w:p w:rsidR="00083E15" w:rsidRDefault="00083E15">
          <w:r>
            <w:fldChar w:fldCharType="end"/>
          </w:r>
        </w:p>
      </w:sdtContent>
    </w:sdt>
    <w:p w:rsidR="003C4315" w:rsidRPr="00181226" w:rsidRDefault="003C4315" w:rsidP="000A217A">
      <w:pPr>
        <w:pStyle w:val="1"/>
        <w:rPr>
          <w:rFonts w:cs="Arial"/>
          <w:color w:val="FF0000"/>
          <w:szCs w:val="34"/>
          <w:lang w:val="en-US"/>
        </w:rPr>
      </w:pPr>
      <w:bookmarkStart w:id="0" w:name="_Toc509869243"/>
      <w:r w:rsidRPr="00181226">
        <w:rPr>
          <w:rFonts w:cs="Arial"/>
          <w:color w:val="FF0000"/>
          <w:szCs w:val="34"/>
          <w:lang w:val="en-US"/>
        </w:rPr>
        <w:t>Ecology</w:t>
      </w:r>
      <w:bookmarkEnd w:id="0"/>
    </w:p>
    <w:p w:rsidR="000A217A" w:rsidRDefault="004E54F1">
      <w:pPr>
        <w:rPr>
          <w:lang w:val="en-US"/>
        </w:rPr>
      </w:pPr>
      <w:r w:rsidRPr="004E54F1">
        <w:rPr>
          <w:lang w:val="en-US"/>
        </w:rPr>
        <w:t xml:space="preserve">Ecology (from Greek: οἶκος, "house", or "environment"; -λογία, "study of")[A] is the branch of biology[1] which studies the </w:t>
      </w:r>
      <w:del w:id="1" w:author="Giorgos" w:date="2018-03-26T23:30:00Z">
        <w:r w:rsidRPr="004E54F1" w:rsidDel="00814B8C">
          <w:rPr>
            <w:lang w:val="en-US"/>
          </w:rPr>
          <w:delText>interactions</w:delText>
        </w:r>
      </w:del>
      <w:ins w:id="2" w:author="Giorgos" w:date="2018-03-26T23:30:00Z">
        <w:r w:rsidR="00814B8C" w:rsidRPr="004E54F1">
          <w:rPr>
            <w:lang w:val="en-US"/>
          </w:rPr>
          <w:t>communications</w:t>
        </w:r>
      </w:ins>
      <w:r w:rsidRPr="004E54F1">
        <w:rPr>
          <w:lang w:val="en-US"/>
        </w:rPr>
        <w:t xml:space="preserve">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w:t>
      </w:r>
    </w:p>
    <w:p w:rsidR="000A217A" w:rsidRPr="000A217A" w:rsidRDefault="000A217A" w:rsidP="000A217A">
      <w:pPr>
        <w:pStyle w:val="2"/>
        <w:rPr>
          <w:lang w:val="en-US"/>
        </w:rPr>
      </w:pPr>
      <w:bookmarkStart w:id="3" w:name="_Toc509869244"/>
      <w:r w:rsidRPr="00181226">
        <w:rPr>
          <w:lang w:val="en-US"/>
        </w:rPr>
        <w:t>Heading 2</w:t>
      </w:r>
      <w:bookmarkEnd w:id="3"/>
    </w:p>
    <w:p w:rsidR="004E54F1" w:rsidRPr="00301814" w:rsidRDefault="00814B8C" w:rsidP="00301814">
      <w:pPr>
        <w:rPr>
          <w:b/>
          <w:bCs/>
          <w:lang w:val="en-US"/>
        </w:rPr>
      </w:pPr>
      <w:r>
        <w:rPr>
          <w:lang w:val="en-US"/>
        </w:rPr>
        <w:t xml:space="preserve"> Ecosystems are dynamic</w:t>
      </w:r>
      <w:r w:rsidR="004E54F1" w:rsidRPr="004E54F1">
        <w:rPr>
          <w:lang w:val="en-US"/>
        </w:rPr>
        <w:t xml:space="preserve">ally interacting systems of organisms, the communities they make up, and the non-living components of their environment. Ecosystem processes, such as </w:t>
      </w:r>
      <w:del w:id="4" w:author="Giorgos" w:date="2018-03-26T23:39:00Z">
        <w:r w:rsidR="004E54F1" w:rsidRPr="004E54F1" w:rsidDel="005F3DB8">
          <w:rPr>
            <w:lang w:val="en-US"/>
          </w:rPr>
          <w:delText>primary</w:delText>
        </w:r>
      </w:del>
      <w:ins w:id="5" w:author="Giorgos" w:date="2018-03-26T23:39:00Z">
        <w:r w:rsidR="005F3DB8" w:rsidRPr="004E54F1">
          <w:rPr>
            <w:lang w:val="en-US"/>
          </w:rPr>
          <w:t>chief</w:t>
        </w:r>
      </w:ins>
      <w:r w:rsidR="004E54F1" w:rsidRPr="004E54F1">
        <w:rPr>
          <w:lang w:val="en-US"/>
        </w:rPr>
        <w:t xml:space="preserve"> production, pedogenesis, nutrient cycling, and niche construction, regulate the flux of energy and matter through an environment. These processes are </w:t>
      </w:r>
      <w:del w:id="6" w:author="Giorgos" w:date="2018-03-26T23:44:00Z">
        <w:r w:rsidR="004E54F1" w:rsidRPr="004E54F1" w:rsidDel="005F3DB8">
          <w:rPr>
            <w:lang w:val="en-US"/>
          </w:rPr>
          <w:delText>sustained</w:delText>
        </w:r>
      </w:del>
      <w:ins w:id="7" w:author="Giorgos" w:date="2018-03-26T23:44:00Z">
        <w:r w:rsidR="005F3DB8" w:rsidRPr="004E54F1">
          <w:rPr>
            <w:lang w:val="en-US"/>
          </w:rPr>
          <w:t>continual</w:t>
        </w:r>
      </w:ins>
      <w:r w:rsidR="004E54F1" w:rsidRPr="004E54F1">
        <w:rPr>
          <w:lang w:val="en-US"/>
        </w:rPr>
        <w:t xml:space="preserve"> by organisms with specific life history traits. Biodiversity means the varieties of species, genes, and ecosystems, enhances certain ecosystem services.</w:t>
      </w:r>
      <w:del w:id="8" w:author="Giorgos" w:date="2018-03-26T23:46:00Z">
        <w:r w:rsidR="004E54F1" w:rsidDel="00301814">
          <w:rPr>
            <w:lang w:val="en-US"/>
          </w:rPr>
          <w:br w:type="page"/>
        </w:r>
      </w:del>
    </w:p>
    <w:p w:rsidR="000A217A" w:rsidRPr="00BB212F" w:rsidRDefault="000A217A" w:rsidP="000A217A">
      <w:pPr>
        <w:pStyle w:val="1"/>
        <w:rPr>
          <w:rFonts w:cs="Arial"/>
          <w:color w:val="FF0000"/>
          <w:szCs w:val="34"/>
          <w:lang w:val="en-US"/>
        </w:rPr>
      </w:pPr>
      <w:bookmarkStart w:id="9" w:name="_Toc509869245"/>
      <w:r w:rsidRPr="00BB212F">
        <w:rPr>
          <w:rFonts w:cs="Arial"/>
          <w:color w:val="FF0000"/>
          <w:szCs w:val="34"/>
          <w:lang w:val="en-US"/>
        </w:rPr>
        <w:lastRenderedPageBreak/>
        <w:t>Hierarchy</w:t>
      </w:r>
      <w:bookmarkEnd w:id="9"/>
    </w:p>
    <w:p w:rsidR="004E54F1" w:rsidRPr="004E54F1" w:rsidRDefault="004E54F1" w:rsidP="004E54F1">
      <w:pPr>
        <w:rPr>
          <w:lang w:val="en-US"/>
        </w:rPr>
      </w:pPr>
      <w:r w:rsidRPr="004E54F1">
        <w:rPr>
          <w:lang w:val="en-US"/>
        </w:rPr>
        <w:t xml:space="preserve">The scale of ecological dynamics can operate like a </w:t>
      </w:r>
      <w:del w:id="10" w:author="Giorgos" w:date="2018-03-26T23:52:00Z">
        <w:r w:rsidRPr="004E54F1" w:rsidDel="00301814">
          <w:rPr>
            <w:lang w:val="en-US"/>
          </w:rPr>
          <w:delText>closed</w:delText>
        </w:r>
      </w:del>
      <w:ins w:id="11" w:author="Giorgos" w:date="2018-03-26T23:52:00Z">
        <w:r w:rsidR="00301814" w:rsidRPr="004E54F1">
          <w:rPr>
            <w:lang w:val="en-US"/>
          </w:rPr>
          <w:t>blocked</w:t>
        </w:r>
      </w:ins>
      <w:r w:rsidRPr="004E54F1">
        <w:rPr>
          <w:lang w:val="en-US"/>
        </w:rPr>
        <w:t xml:space="preserve">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0A217A" w:rsidRPr="000A217A" w:rsidRDefault="000A217A" w:rsidP="000A217A">
      <w:pPr>
        <w:pStyle w:val="2"/>
        <w:rPr>
          <w:lang w:val="en-US"/>
        </w:rPr>
      </w:pPr>
      <w:bookmarkStart w:id="12" w:name="_Toc509869246"/>
      <w:r w:rsidRPr="00181226">
        <w:rPr>
          <w:lang w:val="en-US"/>
        </w:rPr>
        <w:t>Heading 2</w:t>
      </w:r>
      <w:bookmarkEnd w:id="12"/>
    </w:p>
    <w:p w:rsidR="004E54F1" w:rsidRDefault="004E54F1" w:rsidP="004E54F1">
      <w:pPr>
        <w:rPr>
          <w:lang w:val="en-US"/>
        </w:rPr>
      </w:pPr>
      <w:r w:rsidRPr="004E54F1">
        <w:rPr>
          <w:lang w:val="en-US"/>
        </w:rPr>
        <w:t>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panarchy[9] and exhibits non-linear behaviors; this means that "effect and cause are disproportionate, so that small changes to critical variables, such as the number of nitrogen fixers, can lead to disproportionate, perhaps irreversible, ch</w:t>
      </w:r>
      <w:r>
        <w:rPr>
          <w:lang w:val="en-US"/>
        </w:rPr>
        <w:t>anges in the system properties</w:t>
      </w:r>
      <w:r w:rsidRPr="004E54F1">
        <w:rPr>
          <w:lang w:val="en-US"/>
        </w:rPr>
        <w:t>.</w:t>
      </w:r>
    </w:p>
    <w:p w:rsidR="004E54F1" w:rsidRDefault="004E54F1">
      <w:pPr>
        <w:rPr>
          <w:lang w:val="en-US"/>
        </w:rPr>
      </w:pPr>
      <w:r>
        <w:rPr>
          <w:lang w:val="en-US"/>
        </w:rPr>
        <w:br w:type="page"/>
      </w:r>
    </w:p>
    <w:p w:rsidR="000A217A" w:rsidRPr="00BB212F" w:rsidRDefault="000A217A" w:rsidP="000A217A">
      <w:pPr>
        <w:pStyle w:val="1"/>
        <w:rPr>
          <w:rFonts w:cs="Arial"/>
          <w:color w:val="FF0000"/>
          <w:szCs w:val="34"/>
          <w:lang w:val="en-US"/>
        </w:rPr>
      </w:pPr>
      <w:bookmarkStart w:id="13" w:name="_Toc509869247"/>
      <w:r w:rsidRPr="00BB212F">
        <w:rPr>
          <w:rFonts w:cs="Arial"/>
          <w:color w:val="FF0000"/>
          <w:szCs w:val="34"/>
          <w:lang w:val="en-US"/>
        </w:rPr>
        <w:lastRenderedPageBreak/>
        <w:t>Biodiversity</w:t>
      </w:r>
      <w:bookmarkEnd w:id="13"/>
    </w:p>
    <w:p w:rsidR="000A217A" w:rsidRDefault="004E54F1" w:rsidP="004E54F1">
      <w:pPr>
        <w:rPr>
          <w:lang w:val="en-US"/>
        </w:rPr>
      </w:pPr>
      <w:r w:rsidRPr="004E54F1">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 </w:t>
      </w:r>
    </w:p>
    <w:p w:rsidR="000A217A" w:rsidRDefault="000A217A" w:rsidP="000A217A">
      <w:pPr>
        <w:pStyle w:val="2"/>
        <w:rPr>
          <w:lang w:val="en-US"/>
        </w:rPr>
      </w:pPr>
      <w:bookmarkStart w:id="14" w:name="_Toc509869248"/>
      <w:r>
        <w:rPr>
          <w:lang w:val="en-US"/>
        </w:rPr>
        <w:t>Heading 2</w:t>
      </w:r>
      <w:bookmarkEnd w:id="14"/>
    </w:p>
    <w:p w:rsidR="00790DBE" w:rsidRDefault="004E54F1" w:rsidP="004E54F1">
      <w:r w:rsidRPr="004E54F1">
        <w:rPr>
          <w:lang w:val="en-US"/>
        </w:rPr>
        <w:t>Conservation priorities and management techniques require different approaches and considerations to address the full ecological scope of biodiversity. Natural capital that supports populations is critical for maintaining ecosystem services[19][20] and species migration (e.g., riverine fish runs and avian insect control) has been implicated as one mechanism by which those service losses are experienced</w:t>
      </w:r>
    </w:p>
    <w:p w:rsidR="00181226" w:rsidRPr="00181226" w:rsidRDefault="00181226" w:rsidP="00181226">
      <w:pPr>
        <w:pStyle w:val="2"/>
        <w:jc w:val="center"/>
        <w:rPr>
          <w:szCs w:val="28"/>
        </w:rPr>
      </w:pPr>
      <w:bookmarkStart w:id="15" w:name="_Toc509869249"/>
      <w:r w:rsidRPr="00181226">
        <w:t>Class Schedule</w:t>
      </w:r>
      <w:bookmarkEnd w:id="15"/>
    </w:p>
    <w:tbl>
      <w:tblPr>
        <w:tblStyle w:val="a7"/>
        <w:tblW w:w="11010" w:type="dxa"/>
        <w:tblInd w:w="-1064" w:type="dxa"/>
        <w:tblLayout w:type="fixed"/>
        <w:tblLook w:val="04A0"/>
      </w:tblPr>
      <w:tblGrid>
        <w:gridCol w:w="1113"/>
        <w:gridCol w:w="1600"/>
        <w:gridCol w:w="2370"/>
        <w:gridCol w:w="2074"/>
        <w:gridCol w:w="1726"/>
        <w:gridCol w:w="15"/>
        <w:gridCol w:w="2112"/>
      </w:tblGrid>
      <w:tr w:rsidR="00037145" w:rsidTr="003409F7">
        <w:trPr>
          <w:gridBefore w:val="1"/>
          <w:wBefore w:w="1113" w:type="dxa"/>
          <w:trHeight w:val="703"/>
        </w:trPr>
        <w:tc>
          <w:tcPr>
            <w:tcW w:w="1600" w:type="dxa"/>
            <w:tcBorders>
              <w:bottom w:val="single" w:sz="4" w:space="0" w:color="auto"/>
              <w:right w:val="single" w:sz="4" w:space="0" w:color="auto"/>
            </w:tcBorders>
            <w:shd w:val="clear" w:color="auto" w:fill="8DB3E2" w:themeFill="text2" w:themeFillTint="66"/>
          </w:tcPr>
          <w:p w:rsidR="00256952" w:rsidRPr="00037145" w:rsidRDefault="006C55C9" w:rsidP="00037145">
            <w:pPr>
              <w:ind w:firstLine="0"/>
              <w:jc w:val="center"/>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LESSON</w:t>
            </w:r>
          </w:p>
        </w:tc>
        <w:tc>
          <w:tcPr>
            <w:tcW w:w="2370" w:type="dxa"/>
            <w:tcBorders>
              <w:left w:val="single" w:sz="4" w:space="0" w:color="auto"/>
              <w:bottom w:val="single" w:sz="4" w:space="0" w:color="auto"/>
              <w:right w:val="single" w:sz="4" w:space="0" w:color="auto"/>
            </w:tcBorders>
            <w:shd w:val="clear" w:color="auto" w:fill="8DB3E2" w:themeFill="text2" w:themeFillTint="66"/>
          </w:tcPr>
          <w:p w:rsidR="00256952" w:rsidRPr="00037145" w:rsidRDefault="00256952" w:rsidP="00037145">
            <w:pPr>
              <w:ind w:firstLine="0"/>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 xml:space="preserve">      </w:t>
            </w:r>
            <w:r w:rsidR="006C55C9" w:rsidRPr="00037145">
              <w:rPr>
                <w:rFonts w:asciiTheme="majorHAnsi" w:eastAsiaTheme="majorEastAsia" w:hAnsiTheme="majorHAnsi" w:cstheme="majorBidi"/>
                <w:b/>
                <w:bCs/>
                <w:color w:val="FFFFFF" w:themeColor="background1"/>
                <w:sz w:val="28"/>
                <w:szCs w:val="28"/>
                <w:lang w:val="en-US"/>
              </w:rPr>
              <w:t>TOPIC</w:t>
            </w:r>
          </w:p>
        </w:tc>
        <w:tc>
          <w:tcPr>
            <w:tcW w:w="2074" w:type="dxa"/>
            <w:tcBorders>
              <w:left w:val="single" w:sz="4" w:space="0" w:color="auto"/>
              <w:bottom w:val="single" w:sz="4" w:space="0" w:color="000000" w:themeColor="text1"/>
              <w:right w:val="single" w:sz="4" w:space="0" w:color="auto"/>
            </w:tcBorders>
            <w:shd w:val="clear" w:color="auto" w:fill="8DB3E2" w:themeFill="text2" w:themeFillTint="66"/>
          </w:tcPr>
          <w:p w:rsidR="00256952" w:rsidRPr="00037145" w:rsidRDefault="006C55C9" w:rsidP="00037145">
            <w:pPr>
              <w:ind w:firstLine="0"/>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ASSIGNMENT</w:t>
            </w:r>
          </w:p>
        </w:tc>
        <w:tc>
          <w:tcPr>
            <w:tcW w:w="1726" w:type="dxa"/>
            <w:tcBorders>
              <w:left w:val="single" w:sz="4" w:space="0" w:color="auto"/>
              <w:bottom w:val="single" w:sz="4" w:space="0" w:color="000000" w:themeColor="text1"/>
              <w:right w:val="single" w:sz="4" w:space="0" w:color="auto"/>
            </w:tcBorders>
            <w:shd w:val="clear" w:color="auto" w:fill="8DB3E2" w:themeFill="text2" w:themeFillTint="66"/>
          </w:tcPr>
          <w:p w:rsidR="00256952" w:rsidRPr="00037145" w:rsidRDefault="00256952" w:rsidP="00037145">
            <w:pPr>
              <w:ind w:firstLine="0"/>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 xml:space="preserve">     </w:t>
            </w:r>
            <w:r w:rsidR="006C55C9" w:rsidRPr="00037145">
              <w:rPr>
                <w:rFonts w:asciiTheme="majorHAnsi" w:eastAsiaTheme="majorEastAsia" w:hAnsiTheme="majorHAnsi" w:cstheme="majorBidi"/>
                <w:b/>
                <w:bCs/>
                <w:color w:val="FFFFFF" w:themeColor="background1"/>
                <w:sz w:val="28"/>
                <w:szCs w:val="28"/>
                <w:lang w:val="en-US"/>
              </w:rPr>
              <w:t>Points</w:t>
            </w:r>
          </w:p>
        </w:tc>
        <w:tc>
          <w:tcPr>
            <w:tcW w:w="2126" w:type="dxa"/>
            <w:gridSpan w:val="2"/>
            <w:tcBorders>
              <w:left w:val="single" w:sz="4" w:space="0" w:color="auto"/>
              <w:bottom w:val="single" w:sz="4" w:space="0" w:color="000000" w:themeColor="text1"/>
              <w:right w:val="single" w:sz="4" w:space="0" w:color="auto"/>
            </w:tcBorders>
            <w:shd w:val="clear" w:color="auto" w:fill="8DB3E2" w:themeFill="text2" w:themeFillTint="66"/>
          </w:tcPr>
          <w:p w:rsidR="00256952" w:rsidRPr="00037145" w:rsidRDefault="00256952" w:rsidP="00037145">
            <w:pPr>
              <w:ind w:firstLine="0"/>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 xml:space="preserve">        </w:t>
            </w:r>
            <w:r w:rsidR="006C55C9" w:rsidRPr="00037145">
              <w:rPr>
                <w:rFonts w:asciiTheme="majorHAnsi" w:eastAsiaTheme="majorEastAsia" w:hAnsiTheme="majorHAnsi" w:cstheme="majorBidi"/>
                <w:b/>
                <w:bCs/>
                <w:color w:val="FFFFFF" w:themeColor="background1"/>
                <w:sz w:val="28"/>
                <w:szCs w:val="28"/>
                <w:lang w:val="en-US"/>
              </w:rPr>
              <w:t>DUE</w:t>
            </w:r>
          </w:p>
        </w:tc>
      </w:tr>
      <w:tr w:rsidR="008F1460" w:rsidTr="003409F7">
        <w:trPr>
          <w:trHeight w:val="537"/>
        </w:trPr>
        <w:tc>
          <w:tcPr>
            <w:tcW w:w="1113" w:type="dxa"/>
            <w:vMerge w:val="restart"/>
            <w:tcBorders>
              <w:top w:val="nil"/>
              <w:left w:val="nil"/>
            </w:tcBorders>
            <w:shd w:val="clear" w:color="auto" w:fill="auto"/>
          </w:tcPr>
          <w:p w:rsidR="008F1460" w:rsidRDefault="008F1460" w:rsidP="00037145">
            <w:pPr>
              <w:rPr>
                <w:lang w:val="en-US"/>
              </w:rPr>
            </w:pPr>
          </w:p>
        </w:tc>
        <w:tc>
          <w:tcPr>
            <w:tcW w:w="1600" w:type="dxa"/>
            <w:vMerge w:val="restart"/>
            <w:tcBorders>
              <w:top w:val="single" w:sz="4" w:space="0" w:color="auto"/>
              <w:right w:val="single" w:sz="4" w:space="0" w:color="auto"/>
            </w:tcBorders>
            <w:shd w:val="clear" w:color="auto" w:fill="DAEEF3" w:themeFill="accent5" w:themeFillTint="33"/>
          </w:tcPr>
          <w:p w:rsidR="008F1460" w:rsidRDefault="008F1460" w:rsidP="00BB72A1">
            <w:pPr>
              <w:rPr>
                <w:lang w:val="en-US"/>
              </w:rPr>
            </w:pPr>
            <w:r>
              <w:rPr>
                <w:lang w:val="en-US"/>
              </w:rPr>
              <w:t>1</w:t>
            </w:r>
          </w:p>
        </w:tc>
        <w:tc>
          <w:tcPr>
            <w:tcW w:w="2370" w:type="dxa"/>
            <w:vMerge w:val="restart"/>
            <w:tcBorders>
              <w:top w:val="single" w:sz="4" w:space="0" w:color="auto"/>
              <w:left w:val="single" w:sz="4" w:space="0" w:color="auto"/>
              <w:right w:val="single" w:sz="4" w:space="0" w:color="auto"/>
            </w:tcBorders>
            <w:shd w:val="clear" w:color="auto" w:fill="DAEEF3" w:themeFill="accent5" w:themeFillTint="33"/>
          </w:tcPr>
          <w:p w:rsidR="008F1460" w:rsidRPr="006C55C9" w:rsidRDefault="008F1460" w:rsidP="00037145">
            <w:pPr>
              <w:ind w:firstLine="0"/>
              <w:rPr>
                <w:color w:val="000000" w:themeColor="text1"/>
                <w:lang w:val="en-US"/>
              </w:rPr>
            </w:pPr>
            <w:r w:rsidRPr="006C55C9">
              <w:rPr>
                <w:color w:val="000000" w:themeColor="text1"/>
                <w:lang w:val="en-US"/>
              </w:rPr>
              <w:t>What is Distance Learning?</w:t>
            </w:r>
          </w:p>
        </w:tc>
        <w:tc>
          <w:tcPr>
            <w:tcW w:w="2074" w:type="dxa"/>
            <w:tcBorders>
              <w:top w:val="single" w:sz="4" w:space="0" w:color="auto"/>
              <w:left w:val="single" w:sz="4" w:space="0" w:color="auto"/>
              <w:right w:val="single" w:sz="4" w:space="0" w:color="auto"/>
            </w:tcBorders>
            <w:shd w:val="clear" w:color="auto" w:fill="DAEEF3" w:themeFill="accent5" w:themeFillTint="33"/>
          </w:tcPr>
          <w:p w:rsidR="008F1460" w:rsidRPr="006C55C9" w:rsidRDefault="008F1460"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Wiki #1</w:t>
            </w:r>
          </w:p>
        </w:tc>
        <w:tc>
          <w:tcPr>
            <w:tcW w:w="1741" w:type="dxa"/>
            <w:gridSpan w:val="2"/>
            <w:tcBorders>
              <w:top w:val="single" w:sz="4" w:space="0" w:color="auto"/>
              <w:left w:val="single" w:sz="4" w:space="0" w:color="auto"/>
              <w:right w:val="single" w:sz="4" w:space="0" w:color="auto"/>
            </w:tcBorders>
            <w:shd w:val="clear" w:color="auto" w:fill="DAEEF3" w:themeFill="accent5" w:themeFillTint="33"/>
          </w:tcPr>
          <w:p w:rsidR="008F1460" w:rsidRPr="00037145" w:rsidRDefault="008F1460" w:rsidP="00BB72A1">
            <w:pPr>
              <w:ind w:firstLine="0"/>
              <w:jc w:val="both"/>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10</w:t>
            </w:r>
          </w:p>
        </w:tc>
        <w:tc>
          <w:tcPr>
            <w:tcW w:w="2112" w:type="dxa"/>
            <w:tcBorders>
              <w:top w:val="single" w:sz="4" w:space="0" w:color="auto"/>
              <w:left w:val="single" w:sz="4" w:space="0" w:color="auto"/>
              <w:right w:val="single" w:sz="4" w:space="0" w:color="auto"/>
            </w:tcBorders>
            <w:shd w:val="clear" w:color="auto" w:fill="DAEEF3" w:themeFill="accent5" w:themeFillTint="33"/>
          </w:tcPr>
          <w:p w:rsidR="008F1460" w:rsidRPr="00037145" w:rsidRDefault="008F1460"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March 10</w:t>
            </w:r>
          </w:p>
        </w:tc>
      </w:tr>
      <w:tr w:rsidR="008F1460" w:rsidTr="003409F7">
        <w:trPr>
          <w:trHeight w:val="482"/>
        </w:trPr>
        <w:tc>
          <w:tcPr>
            <w:tcW w:w="1113" w:type="dxa"/>
            <w:vMerge/>
            <w:tcBorders>
              <w:top w:val="nil"/>
              <w:left w:val="nil"/>
            </w:tcBorders>
            <w:shd w:val="clear" w:color="auto" w:fill="auto"/>
          </w:tcPr>
          <w:p w:rsidR="008F1460" w:rsidRDefault="008F1460" w:rsidP="00037145">
            <w:pPr>
              <w:rPr>
                <w:lang w:val="en-US"/>
              </w:rPr>
            </w:pPr>
          </w:p>
        </w:tc>
        <w:tc>
          <w:tcPr>
            <w:tcW w:w="1600" w:type="dxa"/>
            <w:vMerge/>
            <w:tcBorders>
              <w:right w:val="single" w:sz="4" w:space="0" w:color="auto"/>
            </w:tcBorders>
            <w:shd w:val="clear" w:color="auto" w:fill="DAEEF3" w:themeFill="accent5" w:themeFillTint="33"/>
          </w:tcPr>
          <w:p w:rsidR="008F1460" w:rsidRDefault="008F1460" w:rsidP="00BB72A1">
            <w:pPr>
              <w:rPr>
                <w:lang w:val="en-US"/>
              </w:rPr>
            </w:pPr>
          </w:p>
        </w:tc>
        <w:tc>
          <w:tcPr>
            <w:tcW w:w="2370" w:type="dxa"/>
            <w:vMerge/>
            <w:tcBorders>
              <w:left w:val="single" w:sz="4" w:space="0" w:color="auto"/>
              <w:right w:val="single" w:sz="4" w:space="0" w:color="auto"/>
            </w:tcBorders>
            <w:shd w:val="clear" w:color="auto" w:fill="DAEEF3" w:themeFill="accent5" w:themeFillTint="33"/>
          </w:tcPr>
          <w:p w:rsidR="008F1460" w:rsidRPr="006C55C9" w:rsidRDefault="008F1460" w:rsidP="00037145">
            <w:pPr>
              <w:ind w:firstLine="0"/>
              <w:rPr>
                <w:color w:val="000000" w:themeColor="text1"/>
                <w:lang w:val="en-US"/>
              </w:rPr>
            </w:pPr>
          </w:p>
        </w:tc>
        <w:tc>
          <w:tcPr>
            <w:tcW w:w="2074" w:type="dxa"/>
            <w:tcBorders>
              <w:top w:val="single" w:sz="4" w:space="0" w:color="000000" w:themeColor="text1"/>
              <w:left w:val="single" w:sz="4" w:space="0" w:color="auto"/>
              <w:right w:val="single" w:sz="4" w:space="0" w:color="auto"/>
            </w:tcBorders>
            <w:shd w:val="clear" w:color="auto" w:fill="DAEEF3" w:themeFill="accent5" w:themeFillTint="33"/>
          </w:tcPr>
          <w:p w:rsidR="008F1460" w:rsidRDefault="008F1460"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Presentation</w:t>
            </w:r>
          </w:p>
        </w:tc>
        <w:tc>
          <w:tcPr>
            <w:tcW w:w="1741" w:type="dxa"/>
            <w:gridSpan w:val="2"/>
            <w:tcBorders>
              <w:top w:val="single" w:sz="4" w:space="0" w:color="000000" w:themeColor="text1"/>
              <w:left w:val="single" w:sz="4" w:space="0" w:color="auto"/>
              <w:right w:val="single" w:sz="4" w:space="0" w:color="auto"/>
            </w:tcBorders>
          </w:tcPr>
          <w:p w:rsidR="008F1460" w:rsidRPr="00037145" w:rsidRDefault="008F1460" w:rsidP="00BB72A1">
            <w:pPr>
              <w:ind w:firstLine="0"/>
              <w:jc w:val="both"/>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20</w:t>
            </w:r>
          </w:p>
        </w:tc>
        <w:tc>
          <w:tcPr>
            <w:tcW w:w="2112" w:type="dxa"/>
            <w:tcBorders>
              <w:top w:val="single" w:sz="4" w:space="0" w:color="000000" w:themeColor="text1"/>
              <w:left w:val="single" w:sz="4" w:space="0" w:color="auto"/>
              <w:right w:val="single" w:sz="4" w:space="0" w:color="auto"/>
            </w:tcBorders>
          </w:tcPr>
          <w:p w:rsidR="008F1460" w:rsidRPr="00037145" w:rsidRDefault="008F1460" w:rsidP="00037145">
            <w:pPr>
              <w:rPr>
                <w:rFonts w:asciiTheme="majorHAnsi" w:eastAsiaTheme="majorEastAsia" w:hAnsiTheme="majorHAnsi" w:cstheme="majorBidi"/>
                <w:bCs/>
                <w:color w:val="365F91" w:themeColor="accent1" w:themeShade="BF"/>
                <w:sz w:val="28"/>
                <w:szCs w:val="28"/>
                <w:lang w:val="en-US"/>
              </w:rPr>
            </w:pPr>
          </w:p>
        </w:tc>
      </w:tr>
      <w:tr w:rsidR="008F1460" w:rsidTr="003409F7">
        <w:trPr>
          <w:trHeight w:val="882"/>
        </w:trPr>
        <w:tc>
          <w:tcPr>
            <w:tcW w:w="1113" w:type="dxa"/>
            <w:vMerge/>
            <w:tcBorders>
              <w:top w:val="nil"/>
              <w:left w:val="nil"/>
            </w:tcBorders>
            <w:shd w:val="clear" w:color="auto" w:fill="auto"/>
          </w:tcPr>
          <w:p w:rsidR="008F1460" w:rsidRDefault="008F1460" w:rsidP="00037145">
            <w:pPr>
              <w:rPr>
                <w:lang w:val="en-US"/>
              </w:rPr>
            </w:pPr>
          </w:p>
        </w:tc>
        <w:tc>
          <w:tcPr>
            <w:tcW w:w="1600" w:type="dxa"/>
            <w:tcBorders>
              <w:top w:val="single" w:sz="4" w:space="0" w:color="000000" w:themeColor="text1"/>
              <w:right w:val="single" w:sz="4" w:space="0" w:color="auto"/>
            </w:tcBorders>
            <w:shd w:val="clear" w:color="auto" w:fill="DAEEF3" w:themeFill="accent5" w:themeFillTint="33"/>
          </w:tcPr>
          <w:p w:rsidR="008F1460" w:rsidRPr="00BB72A1" w:rsidRDefault="008F1460" w:rsidP="00BB72A1">
            <w:pPr>
              <w:rPr>
                <w:color w:val="000000" w:themeColor="text1"/>
                <w:lang w:val="en-US"/>
              </w:rPr>
            </w:pPr>
            <w:r w:rsidRPr="00BB72A1">
              <w:rPr>
                <w:rFonts w:asciiTheme="majorHAnsi" w:eastAsiaTheme="majorEastAsia" w:hAnsiTheme="majorHAnsi" w:cstheme="majorBidi"/>
                <w:b/>
                <w:bCs/>
                <w:color w:val="000000" w:themeColor="text1"/>
                <w:sz w:val="28"/>
                <w:szCs w:val="28"/>
                <w:lang w:val="en-US"/>
              </w:rPr>
              <w:t>2</w:t>
            </w:r>
          </w:p>
        </w:tc>
        <w:tc>
          <w:tcPr>
            <w:tcW w:w="2370" w:type="dxa"/>
            <w:tcBorders>
              <w:top w:val="single" w:sz="4" w:space="0" w:color="000000" w:themeColor="text1"/>
              <w:left w:val="single" w:sz="4" w:space="0" w:color="auto"/>
              <w:right w:val="single" w:sz="4" w:space="0" w:color="auto"/>
            </w:tcBorders>
            <w:shd w:val="clear" w:color="auto" w:fill="DAEEF3" w:themeFill="accent5" w:themeFillTint="33"/>
          </w:tcPr>
          <w:p w:rsidR="008F1460" w:rsidRPr="006C55C9" w:rsidRDefault="00037145" w:rsidP="00037145">
            <w:pPr>
              <w:ind w:firstLine="0"/>
              <w:rPr>
                <w:color w:val="000000" w:themeColor="text1"/>
                <w:lang w:val="en-US"/>
              </w:rPr>
            </w:pPr>
            <w:r>
              <w:rPr>
                <w:color w:val="000000" w:themeColor="text1"/>
                <w:lang w:val="en-US"/>
              </w:rPr>
              <w:t>History &amp; Theories</w:t>
            </w:r>
          </w:p>
        </w:tc>
        <w:tc>
          <w:tcPr>
            <w:tcW w:w="2074" w:type="dxa"/>
            <w:tcBorders>
              <w:top w:val="single" w:sz="4" w:space="0" w:color="000000" w:themeColor="text1"/>
              <w:left w:val="single" w:sz="4" w:space="0" w:color="auto"/>
              <w:right w:val="single" w:sz="4" w:space="0" w:color="auto"/>
            </w:tcBorders>
            <w:shd w:val="clear" w:color="auto" w:fill="DAEEF3" w:themeFill="accent5" w:themeFillTint="33"/>
          </w:tcPr>
          <w:p w:rsidR="008F1460" w:rsidRDefault="008F1460"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Brief Paper</w:t>
            </w:r>
          </w:p>
        </w:tc>
        <w:tc>
          <w:tcPr>
            <w:tcW w:w="1741" w:type="dxa"/>
            <w:gridSpan w:val="2"/>
            <w:tcBorders>
              <w:top w:val="single" w:sz="4" w:space="0" w:color="000000" w:themeColor="text1"/>
              <w:left w:val="single" w:sz="4" w:space="0" w:color="auto"/>
              <w:right w:val="single" w:sz="4" w:space="0" w:color="auto"/>
            </w:tcBorders>
            <w:shd w:val="clear" w:color="auto" w:fill="DAEEF3" w:themeFill="accent5" w:themeFillTint="33"/>
          </w:tcPr>
          <w:p w:rsidR="008F1460" w:rsidRPr="00037145" w:rsidRDefault="008F1460" w:rsidP="00BB72A1">
            <w:pPr>
              <w:ind w:firstLine="0"/>
              <w:jc w:val="both"/>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20</w:t>
            </w:r>
          </w:p>
        </w:tc>
        <w:tc>
          <w:tcPr>
            <w:tcW w:w="2112" w:type="dxa"/>
            <w:tcBorders>
              <w:top w:val="single" w:sz="4" w:space="0" w:color="000000" w:themeColor="text1"/>
              <w:left w:val="single" w:sz="4" w:space="0" w:color="auto"/>
              <w:right w:val="single" w:sz="4" w:space="0" w:color="auto"/>
            </w:tcBorders>
            <w:shd w:val="clear" w:color="auto" w:fill="DAEEF3" w:themeFill="accent5" w:themeFillTint="33"/>
          </w:tcPr>
          <w:p w:rsidR="008F1460" w:rsidRPr="00037145" w:rsidRDefault="008F1460"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March 24</w:t>
            </w:r>
          </w:p>
        </w:tc>
      </w:tr>
      <w:tr w:rsidR="008F1460" w:rsidTr="003409F7">
        <w:trPr>
          <w:trHeight w:val="595"/>
        </w:trPr>
        <w:tc>
          <w:tcPr>
            <w:tcW w:w="1113" w:type="dxa"/>
            <w:vMerge/>
            <w:tcBorders>
              <w:left w:val="nil"/>
              <w:bottom w:val="nil"/>
            </w:tcBorders>
            <w:shd w:val="clear" w:color="auto" w:fill="auto"/>
          </w:tcPr>
          <w:p w:rsidR="008F1460" w:rsidRDefault="008F1460" w:rsidP="00037145">
            <w:pPr>
              <w:rPr>
                <w:lang w:val="en-US"/>
              </w:rPr>
            </w:pPr>
          </w:p>
        </w:tc>
        <w:tc>
          <w:tcPr>
            <w:tcW w:w="9896" w:type="dxa"/>
            <w:gridSpan w:val="6"/>
            <w:tcBorders>
              <w:bottom w:val="single" w:sz="4" w:space="0" w:color="000000" w:themeColor="text1"/>
              <w:right w:val="single" w:sz="4" w:space="0" w:color="000000" w:themeColor="text1"/>
            </w:tcBorders>
          </w:tcPr>
          <w:p w:rsidR="008F1460" w:rsidRPr="00BB72A1" w:rsidRDefault="008F1460" w:rsidP="00BB72A1">
            <w:pPr>
              <w:ind w:firstLine="0"/>
              <w:jc w:val="center"/>
              <w:rPr>
                <w:rFonts w:asciiTheme="majorHAnsi" w:eastAsiaTheme="majorEastAsia" w:hAnsiTheme="majorHAnsi" w:cstheme="majorBidi"/>
                <w:bCs/>
                <w:color w:val="000000" w:themeColor="text1"/>
                <w:sz w:val="28"/>
                <w:szCs w:val="28"/>
                <w:lang w:val="en-US"/>
              </w:rPr>
            </w:pPr>
            <w:r w:rsidRPr="00BB72A1">
              <w:rPr>
                <w:rFonts w:asciiTheme="majorHAnsi" w:eastAsiaTheme="majorEastAsia" w:hAnsiTheme="majorHAnsi" w:cstheme="majorBidi"/>
                <w:bCs/>
                <w:color w:val="000000" w:themeColor="text1"/>
                <w:sz w:val="28"/>
                <w:szCs w:val="28"/>
                <w:lang w:val="en-US"/>
              </w:rPr>
              <w:t>Spring Break</w:t>
            </w:r>
          </w:p>
        </w:tc>
      </w:tr>
      <w:tr w:rsidR="00632C48" w:rsidTr="003409F7">
        <w:trPr>
          <w:gridBefore w:val="1"/>
          <w:wBefore w:w="1113" w:type="dxa"/>
          <w:trHeight w:val="236"/>
        </w:trPr>
        <w:tc>
          <w:tcPr>
            <w:tcW w:w="1600" w:type="dxa"/>
            <w:vMerge w:val="restart"/>
            <w:tcBorders>
              <w:top w:val="single" w:sz="4" w:space="0" w:color="000000" w:themeColor="text1"/>
              <w:right w:val="single" w:sz="4" w:space="0" w:color="auto"/>
            </w:tcBorders>
            <w:shd w:val="clear" w:color="auto" w:fill="DAEEF3" w:themeFill="accent5" w:themeFillTint="33"/>
          </w:tcPr>
          <w:p w:rsidR="00632C48" w:rsidRPr="00BB72A1" w:rsidRDefault="00632C48" w:rsidP="00BB72A1">
            <w:pPr>
              <w:ind w:firstLine="0"/>
              <w:jc w:val="center"/>
              <w:rPr>
                <w:rFonts w:asciiTheme="majorHAnsi" w:eastAsiaTheme="majorEastAsia" w:hAnsiTheme="majorHAnsi" w:cstheme="majorBidi"/>
                <w:b/>
                <w:bCs/>
                <w:color w:val="000000" w:themeColor="text1"/>
                <w:sz w:val="28"/>
                <w:szCs w:val="28"/>
                <w:lang w:val="en-US"/>
              </w:rPr>
            </w:pPr>
            <w:r w:rsidRPr="00BB72A1">
              <w:rPr>
                <w:rFonts w:asciiTheme="majorHAnsi" w:eastAsiaTheme="majorEastAsia" w:hAnsiTheme="majorHAnsi" w:cstheme="majorBidi"/>
                <w:b/>
                <w:bCs/>
                <w:color w:val="000000" w:themeColor="text1"/>
                <w:sz w:val="28"/>
                <w:szCs w:val="28"/>
                <w:lang w:val="en-US"/>
              </w:rPr>
              <w:t>3</w:t>
            </w:r>
          </w:p>
        </w:tc>
        <w:tc>
          <w:tcPr>
            <w:tcW w:w="2370" w:type="dxa"/>
            <w:vMerge w:val="restart"/>
            <w:tcBorders>
              <w:top w:val="nil"/>
              <w:left w:val="single" w:sz="4" w:space="0" w:color="auto"/>
              <w:right w:val="single" w:sz="4" w:space="0" w:color="auto"/>
            </w:tcBorders>
            <w:shd w:val="clear" w:color="auto" w:fill="DAEEF3" w:themeFill="accent5" w:themeFillTint="33"/>
          </w:tcPr>
          <w:p w:rsidR="00632C48" w:rsidRPr="008F1460" w:rsidRDefault="00632C48"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Distance Learners</w:t>
            </w:r>
          </w:p>
        </w:tc>
        <w:tc>
          <w:tcPr>
            <w:tcW w:w="2074" w:type="dxa"/>
            <w:tcBorders>
              <w:top w:val="single" w:sz="4" w:space="0" w:color="000000" w:themeColor="text1"/>
              <w:left w:val="single" w:sz="4" w:space="0" w:color="auto"/>
            </w:tcBorders>
            <w:shd w:val="clear" w:color="auto" w:fill="DAEEF3" w:themeFill="accent5" w:themeFillTint="33"/>
          </w:tcPr>
          <w:p w:rsidR="00632C48" w:rsidRPr="00037145" w:rsidRDefault="00632C48"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Discussion #1</w:t>
            </w:r>
          </w:p>
        </w:tc>
        <w:tc>
          <w:tcPr>
            <w:tcW w:w="1741" w:type="dxa"/>
            <w:gridSpan w:val="2"/>
            <w:tcBorders>
              <w:right w:val="single" w:sz="4" w:space="0" w:color="auto"/>
            </w:tcBorders>
            <w:shd w:val="clear" w:color="auto" w:fill="DAEEF3" w:themeFill="accent5" w:themeFillTint="33"/>
          </w:tcPr>
          <w:p w:rsidR="00632C48" w:rsidRPr="00037145" w:rsidRDefault="00181226"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10</w:t>
            </w:r>
          </w:p>
        </w:tc>
        <w:tc>
          <w:tcPr>
            <w:tcW w:w="2112" w:type="dxa"/>
            <w:tcBorders>
              <w:top w:val="nil"/>
              <w:left w:val="single" w:sz="4" w:space="0" w:color="auto"/>
              <w:right w:val="single" w:sz="4" w:space="0" w:color="000000" w:themeColor="text1"/>
            </w:tcBorders>
            <w:shd w:val="clear" w:color="auto" w:fill="DAEEF3" w:themeFill="accent5" w:themeFillTint="33"/>
          </w:tcPr>
          <w:p w:rsidR="00632C48" w:rsidRPr="00037145" w:rsidRDefault="00181226" w:rsidP="00181226">
            <w:pPr>
              <w:tabs>
                <w:tab w:val="center" w:pos="1256"/>
                <w:tab w:val="right" w:pos="1803"/>
              </w:tabs>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April 7</w:t>
            </w:r>
          </w:p>
        </w:tc>
      </w:tr>
      <w:tr w:rsidR="00632C48" w:rsidTr="003409F7">
        <w:trPr>
          <w:gridBefore w:val="1"/>
          <w:wBefore w:w="1113" w:type="dxa"/>
          <w:trHeight w:val="418"/>
        </w:trPr>
        <w:tc>
          <w:tcPr>
            <w:tcW w:w="1600" w:type="dxa"/>
            <w:vMerge/>
            <w:tcBorders>
              <w:bottom w:val="single" w:sz="4" w:space="0" w:color="000000" w:themeColor="text1"/>
              <w:right w:val="single" w:sz="4" w:space="0" w:color="auto"/>
            </w:tcBorders>
            <w:shd w:val="clear" w:color="auto" w:fill="DAEEF3" w:themeFill="accent5" w:themeFillTint="33"/>
          </w:tcPr>
          <w:p w:rsidR="00632C48" w:rsidRDefault="00632C48" w:rsidP="00BB72A1">
            <w:pPr>
              <w:ind w:firstLine="0"/>
              <w:jc w:val="center"/>
              <w:rPr>
                <w:rFonts w:asciiTheme="majorHAnsi" w:eastAsiaTheme="majorEastAsia" w:hAnsiTheme="majorHAnsi" w:cstheme="majorBidi"/>
                <w:b/>
                <w:bCs/>
                <w:color w:val="365F91" w:themeColor="accent1" w:themeShade="BF"/>
                <w:sz w:val="28"/>
                <w:szCs w:val="28"/>
                <w:lang w:val="en-US"/>
              </w:rPr>
            </w:pPr>
          </w:p>
        </w:tc>
        <w:tc>
          <w:tcPr>
            <w:tcW w:w="2370" w:type="dxa"/>
            <w:vMerge/>
            <w:tcBorders>
              <w:left w:val="single" w:sz="4" w:space="0" w:color="auto"/>
              <w:bottom w:val="single" w:sz="4" w:space="0" w:color="000000" w:themeColor="text1"/>
              <w:right w:val="single" w:sz="4" w:space="0" w:color="auto"/>
            </w:tcBorders>
            <w:shd w:val="clear" w:color="auto" w:fill="DAEEF3" w:themeFill="accent5" w:themeFillTint="33"/>
          </w:tcPr>
          <w:p w:rsidR="00632C48" w:rsidRPr="008F1460" w:rsidRDefault="00632C48" w:rsidP="00037145">
            <w:pPr>
              <w:ind w:firstLine="0"/>
              <w:rPr>
                <w:rFonts w:asciiTheme="majorHAnsi" w:eastAsiaTheme="majorEastAsia" w:hAnsiTheme="majorHAnsi" w:cstheme="majorBidi"/>
                <w:bCs/>
                <w:color w:val="000000" w:themeColor="text1"/>
                <w:sz w:val="28"/>
                <w:szCs w:val="28"/>
                <w:lang w:val="en-US"/>
              </w:rPr>
            </w:pPr>
          </w:p>
        </w:tc>
        <w:tc>
          <w:tcPr>
            <w:tcW w:w="2074" w:type="dxa"/>
            <w:tcBorders>
              <w:top w:val="single" w:sz="4" w:space="0" w:color="000000" w:themeColor="text1"/>
              <w:left w:val="single" w:sz="4" w:space="0" w:color="auto"/>
              <w:bottom w:val="single" w:sz="4" w:space="0" w:color="000000" w:themeColor="text1"/>
            </w:tcBorders>
          </w:tcPr>
          <w:p w:rsidR="00632C48" w:rsidRPr="00037145" w:rsidRDefault="00632C48"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Group Project</w:t>
            </w:r>
          </w:p>
        </w:tc>
        <w:tc>
          <w:tcPr>
            <w:tcW w:w="1741" w:type="dxa"/>
            <w:gridSpan w:val="2"/>
            <w:tcBorders>
              <w:bottom w:val="single" w:sz="4" w:space="0" w:color="000000" w:themeColor="text1"/>
              <w:right w:val="single" w:sz="4" w:space="0" w:color="auto"/>
            </w:tcBorders>
          </w:tcPr>
          <w:p w:rsidR="00632C48" w:rsidRPr="00037145" w:rsidRDefault="00632C48"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50</w:t>
            </w:r>
          </w:p>
        </w:tc>
        <w:tc>
          <w:tcPr>
            <w:tcW w:w="2112" w:type="dxa"/>
            <w:tcBorders>
              <w:top w:val="single" w:sz="4" w:space="0" w:color="000000" w:themeColor="text1"/>
              <w:left w:val="single" w:sz="4" w:space="0" w:color="auto"/>
              <w:bottom w:val="single" w:sz="4" w:space="0" w:color="000000" w:themeColor="text1"/>
              <w:right w:val="single" w:sz="4" w:space="0" w:color="000000" w:themeColor="text1"/>
            </w:tcBorders>
          </w:tcPr>
          <w:p w:rsidR="00632C48" w:rsidRPr="00037145" w:rsidRDefault="00181226" w:rsidP="00181226">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April 14</w:t>
            </w:r>
          </w:p>
        </w:tc>
      </w:tr>
      <w:tr w:rsidR="00632C48" w:rsidTr="003409F7">
        <w:trPr>
          <w:gridBefore w:val="1"/>
          <w:wBefore w:w="1113" w:type="dxa"/>
          <w:trHeight w:val="460"/>
        </w:trPr>
        <w:tc>
          <w:tcPr>
            <w:tcW w:w="1600" w:type="dxa"/>
            <w:tcBorders>
              <w:top w:val="single" w:sz="4" w:space="0" w:color="000000" w:themeColor="text1"/>
              <w:left w:val="single" w:sz="4" w:space="0" w:color="000000" w:themeColor="text1"/>
              <w:right w:val="single" w:sz="4" w:space="0" w:color="000000" w:themeColor="text1"/>
            </w:tcBorders>
            <w:shd w:val="clear" w:color="auto" w:fill="DAEEF3" w:themeFill="accent5" w:themeFillTint="33"/>
          </w:tcPr>
          <w:p w:rsidR="00632C48" w:rsidRPr="008F1460" w:rsidRDefault="00632C48" w:rsidP="00BB72A1">
            <w:pPr>
              <w:ind w:firstLine="0"/>
              <w:jc w:val="center"/>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4</w:t>
            </w:r>
          </w:p>
        </w:tc>
        <w:tc>
          <w:tcPr>
            <w:tcW w:w="2370" w:type="dxa"/>
            <w:tcBorders>
              <w:top w:val="single" w:sz="4" w:space="0" w:color="000000" w:themeColor="text1"/>
              <w:left w:val="single" w:sz="4" w:space="0" w:color="000000" w:themeColor="text1"/>
              <w:right w:val="single" w:sz="4" w:space="0" w:color="auto"/>
            </w:tcBorders>
            <w:shd w:val="clear" w:color="auto" w:fill="DAEEF3" w:themeFill="accent5" w:themeFillTint="33"/>
          </w:tcPr>
          <w:p w:rsidR="00632C48" w:rsidRPr="008F1460" w:rsidRDefault="00632C48"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Media Selection</w:t>
            </w:r>
          </w:p>
        </w:tc>
        <w:tc>
          <w:tcPr>
            <w:tcW w:w="2074" w:type="dxa"/>
            <w:tcBorders>
              <w:top w:val="single" w:sz="4" w:space="0" w:color="000000" w:themeColor="text1"/>
              <w:left w:val="single" w:sz="4" w:space="0" w:color="auto"/>
              <w:bottom w:val="single" w:sz="4" w:space="0" w:color="000000" w:themeColor="text1"/>
            </w:tcBorders>
            <w:shd w:val="clear" w:color="auto" w:fill="DAEEF3" w:themeFill="accent5" w:themeFillTint="33"/>
          </w:tcPr>
          <w:p w:rsidR="00632C48" w:rsidRPr="00037145" w:rsidRDefault="00632C48"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Blog #1</w:t>
            </w:r>
          </w:p>
        </w:tc>
        <w:tc>
          <w:tcPr>
            <w:tcW w:w="1741" w:type="dxa"/>
            <w:gridSpan w:val="2"/>
            <w:tcBorders>
              <w:top w:val="single" w:sz="4" w:space="0" w:color="000000" w:themeColor="text1"/>
              <w:bottom w:val="single" w:sz="4" w:space="0" w:color="000000" w:themeColor="text1"/>
              <w:right w:val="single" w:sz="4" w:space="0" w:color="auto"/>
            </w:tcBorders>
            <w:shd w:val="clear" w:color="auto" w:fill="DAEEF3" w:themeFill="accent5" w:themeFillTint="33"/>
          </w:tcPr>
          <w:p w:rsidR="00632C48" w:rsidRPr="00037145" w:rsidRDefault="00632C48" w:rsidP="00037145">
            <w:pPr>
              <w:ind w:firstLine="0"/>
              <w:rPr>
                <w:rFonts w:asciiTheme="majorHAnsi" w:eastAsiaTheme="majorEastAsia" w:hAnsiTheme="majorHAnsi" w:cstheme="majorBidi"/>
                <w:b/>
                <w:bCs/>
                <w:color w:val="000000" w:themeColor="text1"/>
                <w:sz w:val="28"/>
                <w:szCs w:val="28"/>
                <w:lang w:val="en-US"/>
              </w:rPr>
            </w:pPr>
            <w:r w:rsidRPr="00037145">
              <w:rPr>
                <w:rFonts w:asciiTheme="majorHAnsi" w:eastAsiaTheme="majorEastAsia" w:hAnsiTheme="majorHAnsi" w:cstheme="majorBidi"/>
                <w:b/>
                <w:bCs/>
                <w:color w:val="000000" w:themeColor="text1"/>
                <w:sz w:val="28"/>
                <w:szCs w:val="28"/>
                <w:lang w:val="en-US"/>
              </w:rPr>
              <w:t>10</w:t>
            </w:r>
          </w:p>
        </w:tc>
        <w:tc>
          <w:tcPr>
            <w:tcW w:w="211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AEEF3" w:themeFill="accent5" w:themeFillTint="33"/>
          </w:tcPr>
          <w:p w:rsidR="00632C48" w:rsidRPr="00037145" w:rsidRDefault="00181226" w:rsidP="00181226">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April 21</w:t>
            </w:r>
          </w:p>
        </w:tc>
      </w:tr>
    </w:tbl>
    <w:p w:rsidR="00632C48" w:rsidRPr="00BB2824" w:rsidRDefault="00632C48" w:rsidP="00037145">
      <w:pPr>
        <w:ind w:firstLine="0"/>
        <w:rPr>
          <w:rFonts w:asciiTheme="majorHAnsi" w:eastAsiaTheme="majorEastAsia" w:hAnsiTheme="majorHAnsi" w:cstheme="majorBidi"/>
          <w:b/>
          <w:bCs/>
          <w:color w:val="365F91" w:themeColor="accent1" w:themeShade="BF"/>
          <w:sz w:val="28"/>
          <w:szCs w:val="28"/>
        </w:rPr>
      </w:pPr>
    </w:p>
    <w:p w:rsidR="00632C48" w:rsidRDefault="00632C48" w:rsidP="00037145">
      <w:pPr>
        <w:ind w:firstLine="0"/>
        <w:rPr>
          <w:rFonts w:asciiTheme="majorHAnsi" w:eastAsiaTheme="majorEastAsia" w:hAnsiTheme="majorHAnsi" w:cstheme="majorBidi"/>
          <w:b/>
          <w:bCs/>
          <w:color w:val="365F91" w:themeColor="accent1" w:themeShade="BF"/>
          <w:sz w:val="28"/>
          <w:szCs w:val="28"/>
          <w:lang w:val="en-US"/>
        </w:rPr>
      </w:pPr>
    </w:p>
    <w:p w:rsidR="00037145" w:rsidRDefault="00037145" w:rsidP="00037145">
      <w:pPr>
        <w:ind w:firstLine="0"/>
        <w:rPr>
          <w:rFonts w:asciiTheme="majorHAnsi" w:eastAsiaTheme="majorEastAsia" w:hAnsiTheme="majorHAnsi" w:cstheme="majorBidi"/>
          <w:b/>
          <w:bCs/>
          <w:color w:val="365F91" w:themeColor="accent1" w:themeShade="BF"/>
          <w:sz w:val="28"/>
          <w:szCs w:val="28"/>
          <w:lang w:val="en-US"/>
        </w:rPr>
      </w:pPr>
    </w:p>
    <w:p w:rsidR="00037145" w:rsidRDefault="00037145" w:rsidP="00037145">
      <w:pPr>
        <w:ind w:firstLine="0"/>
        <w:rPr>
          <w:rFonts w:asciiTheme="majorHAnsi" w:eastAsiaTheme="majorEastAsia" w:hAnsiTheme="majorHAnsi" w:cstheme="majorBidi"/>
          <w:b/>
          <w:bCs/>
          <w:color w:val="365F91" w:themeColor="accent1" w:themeShade="BF"/>
          <w:sz w:val="28"/>
          <w:szCs w:val="28"/>
          <w:lang w:val="en-US"/>
        </w:rPr>
      </w:pPr>
    </w:p>
    <w:p w:rsidR="00037145" w:rsidRDefault="00037145" w:rsidP="00037145">
      <w:pPr>
        <w:ind w:firstLine="0"/>
        <w:rPr>
          <w:rFonts w:asciiTheme="majorHAnsi" w:eastAsiaTheme="majorEastAsia" w:hAnsiTheme="majorHAnsi" w:cstheme="majorBidi"/>
          <w:b/>
          <w:bCs/>
          <w:color w:val="365F91" w:themeColor="accent1" w:themeShade="BF"/>
          <w:sz w:val="28"/>
          <w:szCs w:val="28"/>
          <w:lang w:val="en-US"/>
        </w:rPr>
      </w:pPr>
    </w:p>
    <w:p w:rsidR="00037145" w:rsidRDefault="00037145" w:rsidP="00037145">
      <w:pPr>
        <w:ind w:firstLine="0"/>
        <w:rPr>
          <w:rFonts w:asciiTheme="majorHAnsi" w:eastAsiaTheme="majorEastAsia" w:hAnsiTheme="majorHAnsi" w:cstheme="majorBidi"/>
          <w:b/>
          <w:bCs/>
          <w:color w:val="365F91" w:themeColor="accent1" w:themeShade="BF"/>
          <w:sz w:val="28"/>
          <w:szCs w:val="28"/>
          <w:lang w:val="en-US"/>
        </w:rPr>
      </w:pPr>
    </w:p>
    <w:p w:rsidR="004E54F1" w:rsidRPr="000A217A" w:rsidRDefault="004E54F1" w:rsidP="004E54F1">
      <w:pPr>
        <w:rPr>
          <w:rFonts w:asciiTheme="majorHAnsi" w:eastAsiaTheme="majorEastAsia" w:hAnsiTheme="majorHAnsi" w:cstheme="majorBidi"/>
          <w:b/>
          <w:bCs/>
          <w:color w:val="365F91" w:themeColor="accent1" w:themeShade="BF"/>
          <w:sz w:val="28"/>
          <w:szCs w:val="28"/>
          <w:lang w:val="en-US"/>
        </w:rPr>
      </w:pPr>
    </w:p>
    <w:p w:rsidR="000A217A" w:rsidRDefault="000A217A" w:rsidP="000A217A">
      <w:pPr>
        <w:tabs>
          <w:tab w:val="right" w:pos="9070"/>
        </w:tabs>
        <w:jc w:val="right"/>
        <w:rPr>
          <w:lang w:val="en-US"/>
        </w:rPr>
      </w:pPr>
    </w:p>
    <w:p w:rsidR="004E54F1" w:rsidRDefault="004E54F1" w:rsidP="000A217A">
      <w:pPr>
        <w:tabs>
          <w:tab w:val="right" w:pos="9070"/>
        </w:tabs>
        <w:rPr>
          <w:lang w:val="en-US"/>
        </w:rPr>
      </w:pPr>
      <w:r w:rsidRPr="000A217A">
        <w:rPr>
          <w:lang w:val="en-US"/>
        </w:rPr>
        <w:br w:type="page"/>
      </w:r>
      <w:r w:rsidR="000A217A">
        <w:rPr>
          <w:lang w:val="en-US"/>
        </w:rPr>
        <w:lastRenderedPageBreak/>
        <w:tab/>
      </w:r>
    </w:p>
    <w:p w:rsidR="000A217A" w:rsidRPr="00BB212F" w:rsidRDefault="000A217A" w:rsidP="000A217A">
      <w:pPr>
        <w:pStyle w:val="1"/>
        <w:rPr>
          <w:rFonts w:cs="Arial"/>
          <w:color w:val="FF0000"/>
          <w:szCs w:val="34"/>
          <w:lang w:val="en-US"/>
        </w:rPr>
      </w:pPr>
      <w:bookmarkStart w:id="16" w:name="_Toc509869250"/>
      <w:r w:rsidRPr="00BB212F">
        <w:rPr>
          <w:rFonts w:cs="Arial"/>
          <w:color w:val="FF0000"/>
          <w:szCs w:val="34"/>
          <w:lang w:val="en-US"/>
        </w:rPr>
        <w:t>Habita</w:t>
      </w:r>
      <w:r w:rsidRPr="003409F7">
        <w:rPr>
          <w:rFonts w:cs="Arial"/>
          <w:color w:val="FF0000"/>
          <w:szCs w:val="34"/>
          <w:lang w:val="en-US"/>
        </w:rPr>
        <w:t>t</w:t>
      </w:r>
      <w:bookmarkEnd w:id="16"/>
    </w:p>
    <w:p w:rsidR="000357F0" w:rsidRPr="000357F0" w:rsidRDefault="003409F7" w:rsidP="000357F0">
      <w:pPr>
        <w:rPr>
          <w:lang w:val="en-US"/>
        </w:rPr>
      </w:pPr>
      <w:r>
        <w:rPr>
          <w:noProof/>
          <w:lang w:eastAsia="el-GR"/>
        </w:rPr>
        <w:drawing>
          <wp:anchor distT="0" distB="0" distL="114300" distR="114300" simplePos="0" relativeHeight="251658240" behindDoc="0" locked="0" layoutInCell="1" allowOverlap="1">
            <wp:simplePos x="0" y="0"/>
            <wp:positionH relativeFrom="column">
              <wp:posOffset>-705534</wp:posOffset>
            </wp:positionH>
            <wp:positionV relativeFrom="paragraph">
              <wp:posOffset>3042383</wp:posOffset>
            </wp:positionV>
            <wp:extent cx="3568212" cy="2558561"/>
            <wp:effectExtent l="19050" t="0" r="0" b="0"/>
            <wp:wrapSquare wrapText="bothSides"/>
            <wp:docPr id="2" name="1 - Εικόνα" descr="εικον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ονα.gif"/>
                    <pic:cNvPicPr/>
                  </pic:nvPicPr>
                  <pic:blipFill>
                    <a:blip r:embed="rId8"/>
                    <a:stretch>
                      <a:fillRect/>
                    </a:stretch>
                  </pic:blipFill>
                  <pic:spPr>
                    <a:xfrm>
                      <a:off x="0" y="0"/>
                      <a:ext cx="3568212" cy="2558561"/>
                    </a:xfrm>
                    <a:prstGeom prst="rect">
                      <a:avLst/>
                    </a:prstGeom>
                  </pic:spPr>
                </pic:pic>
              </a:graphicData>
            </a:graphic>
          </wp:anchor>
        </w:drawing>
      </w:r>
      <w:r w:rsidR="000357F0" w:rsidRPr="000357F0">
        <w:rPr>
          <w:lang w:val="en-US"/>
        </w:rPr>
        <w:t>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environment.[24][26][27]</w:t>
      </w:r>
    </w:p>
    <w:p w:rsidR="000A217A" w:rsidRPr="000A217A" w:rsidRDefault="000A217A" w:rsidP="000A217A">
      <w:pPr>
        <w:pStyle w:val="2"/>
        <w:rPr>
          <w:lang w:val="en-US"/>
        </w:rPr>
      </w:pPr>
      <w:bookmarkStart w:id="17" w:name="_Toc509869251"/>
      <w:r w:rsidRPr="000A217A">
        <w:rPr>
          <w:lang w:val="en-US"/>
        </w:rPr>
        <w:t>Heading 2</w:t>
      </w:r>
      <w:bookmarkEnd w:id="17"/>
    </w:p>
    <w:p w:rsidR="000357F0" w:rsidRDefault="000357F0" w:rsidP="000357F0">
      <w:pPr>
        <w:rPr>
          <w:lang w:val="en-US"/>
        </w:rPr>
      </w:pPr>
      <w:r w:rsidRPr="000357F0">
        <w:rPr>
          <w:lang w:val="en-US"/>
        </w:rPr>
        <w:t>Additionally, some species are ecosystem engineers, altering the environment within a localized region. For instance, beavers manage water levels by building dams which improves their habitat in a landscape.</w:t>
      </w:r>
    </w:p>
    <w:p w:rsidR="00BB2824" w:rsidRPr="00BB2824" w:rsidRDefault="000357F0">
      <w:pPr>
        <w:spacing w:before="0" w:after="200" w:line="276" w:lineRule="auto"/>
        <w:ind w:firstLine="0"/>
      </w:pPr>
      <w:r>
        <w:rPr>
          <w:lang w:val="en-US"/>
        </w:rPr>
        <w:br w:type="page"/>
      </w:r>
    </w:p>
    <w:p w:rsidR="000357F0" w:rsidRPr="00BB2824" w:rsidRDefault="000357F0" w:rsidP="00BB2824">
      <w:pPr>
        <w:ind w:firstLine="0"/>
      </w:pPr>
    </w:p>
    <w:p w:rsidR="000A217A" w:rsidRPr="00181226" w:rsidRDefault="000A217A" w:rsidP="000A217A">
      <w:pPr>
        <w:pStyle w:val="1"/>
        <w:rPr>
          <w:rFonts w:cs="Arial"/>
          <w:color w:val="FF0000"/>
          <w:szCs w:val="34"/>
          <w:lang w:val="en-US"/>
        </w:rPr>
      </w:pPr>
      <w:bookmarkStart w:id="18" w:name="_Toc509869252"/>
      <w:r w:rsidRPr="00181226">
        <w:rPr>
          <w:rFonts w:cs="Arial"/>
          <w:color w:val="FF0000"/>
          <w:szCs w:val="34"/>
          <w:lang w:val="en-US"/>
        </w:rPr>
        <w:t>Niche</w:t>
      </w:r>
      <w:bookmarkEnd w:id="18"/>
    </w:p>
    <w:p w:rsidR="000357F0" w:rsidRPr="000357F0" w:rsidRDefault="000357F0" w:rsidP="000357F0">
      <w:pPr>
        <w:rPr>
          <w:lang w:val="en-US"/>
        </w:rPr>
      </w:pPr>
      <w:r w:rsidRPr="000357F0">
        <w:rPr>
          <w:lang w:val="en-US"/>
        </w:rPr>
        <w:t>Definitions of the niche date back to 1917,[30] but G. Evelyn Hutchinson made conceptual advances in 1957[31][32] by introducing a widely adopted definition: "the set of biotic and abiotic conditions in which a species is able to persist and maintain stable population sizes."[30]:519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persists.[30][32][33] The Hutchinsonian niche is defined more technically as a "Euclidean hyperspace whose dimensions are defined as environmental variables and whose size is a function of the number of values that the environmental values may assume for which an organism has positive fitness."[34]:71</w:t>
      </w:r>
    </w:p>
    <w:p w:rsidR="000A217A" w:rsidRPr="000A217A" w:rsidRDefault="000A217A" w:rsidP="000A217A">
      <w:pPr>
        <w:pStyle w:val="2"/>
        <w:rPr>
          <w:lang w:val="en-US"/>
        </w:rPr>
      </w:pPr>
      <w:bookmarkStart w:id="19" w:name="_Toc509869253"/>
      <w:r w:rsidRPr="00181226">
        <w:rPr>
          <w:lang w:val="en-US"/>
        </w:rPr>
        <w:t>Heading 2</w:t>
      </w:r>
      <w:bookmarkEnd w:id="19"/>
    </w:p>
    <w:p w:rsidR="00BB2824" w:rsidRDefault="000357F0" w:rsidP="000357F0">
      <w:pPr>
        <w:rPr>
          <w:lang w:val="en-US"/>
        </w:rPr>
      </w:pPr>
      <w:r w:rsidRPr="000357F0">
        <w:rPr>
          <w:lang w:val="en-US"/>
        </w:rPr>
        <w:t>Biogeographical patterns and range distributions are explained or predicted through knowledge of a species' traits and niche requirements.[35]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ecotope, which is defined as the full range of environmental and biological variables affecting an entire species.</w:t>
      </w:r>
    </w:p>
    <w:p w:rsidR="007448AB" w:rsidRDefault="00BB2824" w:rsidP="00083E15">
      <w:pPr>
        <w:pStyle w:val="1"/>
        <w:jc w:val="center"/>
      </w:pPr>
      <w:r>
        <w:rPr>
          <w:lang w:val="en-US"/>
        </w:rPr>
        <w:br w:type="page"/>
      </w:r>
      <w:bookmarkStart w:id="20" w:name="_Toc509869254"/>
      <w:r w:rsidR="00083E15">
        <w:lastRenderedPageBreak/>
        <w:t>Η ΟΙΚΟΓΈΝΕΙΆ ΜΟΥ</w:t>
      </w:r>
      <w:bookmarkEnd w:id="20"/>
    </w:p>
    <w:p w:rsidR="00083E15" w:rsidRPr="00083E15" w:rsidRDefault="00083E15" w:rsidP="00083E15">
      <w:r>
        <w:rPr>
          <w:noProof/>
          <w:lang w:eastAsia="el-GR"/>
        </w:rPr>
        <w:drawing>
          <wp:inline distT="0" distB="0" distL="0" distR="0">
            <wp:extent cx="5486400" cy="3200400"/>
            <wp:effectExtent l="0" t="0" r="0" b="0"/>
            <wp:docPr id="4"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sectPr w:rsidR="00083E15" w:rsidRPr="00083E15" w:rsidSect="000357F0">
      <w:headerReference w:type="default" r:id="rId13"/>
      <w:footerReference w:type="default" r:id="rId14"/>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176" w:rsidRDefault="009E3176" w:rsidP="00BB212F">
      <w:pPr>
        <w:spacing w:before="0" w:after="0" w:line="240" w:lineRule="auto"/>
      </w:pPr>
      <w:r>
        <w:separator/>
      </w:r>
    </w:p>
  </w:endnote>
  <w:endnote w:type="continuationSeparator" w:id="1">
    <w:p w:rsidR="009E3176" w:rsidRDefault="009E3176" w:rsidP="00BB212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73F" w:rsidRDefault="0025173F" w:rsidP="0025173F">
    <w:pPr>
      <w:pStyle w:val="a5"/>
      <w:pBdr>
        <w:top w:val="thinThickSmallGap" w:sz="24" w:space="1" w:color="622423" w:themeColor="accent2" w:themeShade="7F"/>
      </w:pBdr>
      <w:rPr>
        <w:rFonts w:asciiTheme="majorHAnsi" w:hAnsiTheme="majorHAnsi"/>
      </w:rPr>
    </w:pPr>
    <w:r>
      <w:rPr>
        <w:rFonts w:asciiTheme="majorHAnsi" w:hAnsiTheme="majorHAnsi"/>
      </w:rPr>
      <w:t>Λήμματα από 1/5 (βλ. πιν.)</w:t>
    </w:r>
    <w:r>
      <w:rPr>
        <w:rFonts w:asciiTheme="majorHAnsi" w:hAnsiTheme="majorHAnsi"/>
      </w:rPr>
      <w:ptab w:relativeTo="margin" w:alignment="right" w:leader="none"/>
    </w:r>
    <w:r>
      <w:rPr>
        <w:rFonts w:asciiTheme="majorHAnsi" w:hAnsiTheme="majorHAnsi"/>
      </w:rPr>
      <w:t xml:space="preserve">Σελίδα </w:t>
    </w:r>
    <w:fldSimple w:instr=" PAGE   \* MERGEFORMAT ">
      <w:r w:rsidR="00301814" w:rsidRPr="00301814">
        <w:rPr>
          <w:rFonts w:asciiTheme="majorHAnsi" w:hAnsiTheme="majorHAnsi"/>
          <w:noProof/>
        </w:rPr>
        <w:t>3</w:t>
      </w:r>
    </w:fldSimple>
  </w:p>
  <w:p w:rsidR="0025173F" w:rsidRDefault="0025173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176" w:rsidRDefault="009E3176" w:rsidP="00BB212F">
      <w:pPr>
        <w:spacing w:before="0" w:after="0" w:line="240" w:lineRule="auto"/>
      </w:pPr>
      <w:r>
        <w:separator/>
      </w:r>
    </w:p>
  </w:footnote>
  <w:footnote w:type="continuationSeparator" w:id="1">
    <w:p w:rsidR="009E3176" w:rsidRDefault="009E3176" w:rsidP="00BB212F">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73F" w:rsidRPr="0025173F" w:rsidRDefault="0025173F" w:rsidP="0025173F">
    <w:pPr>
      <w:pStyle w:val="a4"/>
      <w:pBdr>
        <w:bottom w:val="thickThinSmallGap" w:sz="24" w:space="1" w:color="622423" w:themeColor="accent2" w:themeShade="7F"/>
      </w:pBdr>
      <w:ind w:firstLine="0"/>
      <w:rPr>
        <w:lang w:val="en-US"/>
      </w:rPr>
    </w:pPr>
    <w:r>
      <w:rPr>
        <w:rFonts w:asciiTheme="majorHAnsi" w:eastAsiaTheme="majorEastAsia" w:hAnsiTheme="majorHAnsi" w:cstheme="majorBidi"/>
        <w:sz w:val="32"/>
        <w:szCs w:val="32"/>
        <w:lang w:val="en-US"/>
      </w:rPr>
      <w:t>Ecology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67468"/>
    <w:multiLevelType w:val="hybridMultilevel"/>
    <w:tmpl w:val="17DCC2E2"/>
    <w:lvl w:ilvl="0" w:tplc="D30E705E">
      <w:start w:val="1"/>
      <w:numFmt w:val="bullet"/>
      <w:lvlText w:val="•"/>
      <w:lvlJc w:val="left"/>
      <w:pPr>
        <w:tabs>
          <w:tab w:val="num" w:pos="720"/>
        </w:tabs>
        <w:ind w:left="720" w:hanging="360"/>
      </w:pPr>
      <w:rPr>
        <w:rFonts w:ascii="Times New Roman" w:hAnsi="Times New Roman" w:hint="default"/>
      </w:rPr>
    </w:lvl>
    <w:lvl w:ilvl="1" w:tplc="25E07896" w:tentative="1">
      <w:start w:val="1"/>
      <w:numFmt w:val="bullet"/>
      <w:lvlText w:val="•"/>
      <w:lvlJc w:val="left"/>
      <w:pPr>
        <w:tabs>
          <w:tab w:val="num" w:pos="1440"/>
        </w:tabs>
        <w:ind w:left="1440" w:hanging="360"/>
      </w:pPr>
      <w:rPr>
        <w:rFonts w:ascii="Times New Roman" w:hAnsi="Times New Roman" w:hint="default"/>
      </w:rPr>
    </w:lvl>
    <w:lvl w:ilvl="2" w:tplc="7DBAB088" w:tentative="1">
      <w:start w:val="1"/>
      <w:numFmt w:val="bullet"/>
      <w:lvlText w:val="•"/>
      <w:lvlJc w:val="left"/>
      <w:pPr>
        <w:tabs>
          <w:tab w:val="num" w:pos="2160"/>
        </w:tabs>
        <w:ind w:left="2160" w:hanging="360"/>
      </w:pPr>
      <w:rPr>
        <w:rFonts w:ascii="Times New Roman" w:hAnsi="Times New Roman" w:hint="default"/>
      </w:rPr>
    </w:lvl>
    <w:lvl w:ilvl="3" w:tplc="F0C2E746" w:tentative="1">
      <w:start w:val="1"/>
      <w:numFmt w:val="bullet"/>
      <w:lvlText w:val="•"/>
      <w:lvlJc w:val="left"/>
      <w:pPr>
        <w:tabs>
          <w:tab w:val="num" w:pos="2880"/>
        </w:tabs>
        <w:ind w:left="2880" w:hanging="360"/>
      </w:pPr>
      <w:rPr>
        <w:rFonts w:ascii="Times New Roman" w:hAnsi="Times New Roman" w:hint="default"/>
      </w:rPr>
    </w:lvl>
    <w:lvl w:ilvl="4" w:tplc="1C40189A" w:tentative="1">
      <w:start w:val="1"/>
      <w:numFmt w:val="bullet"/>
      <w:lvlText w:val="•"/>
      <w:lvlJc w:val="left"/>
      <w:pPr>
        <w:tabs>
          <w:tab w:val="num" w:pos="3600"/>
        </w:tabs>
        <w:ind w:left="3600" w:hanging="360"/>
      </w:pPr>
      <w:rPr>
        <w:rFonts w:ascii="Times New Roman" w:hAnsi="Times New Roman" w:hint="default"/>
      </w:rPr>
    </w:lvl>
    <w:lvl w:ilvl="5" w:tplc="4A6CA77E" w:tentative="1">
      <w:start w:val="1"/>
      <w:numFmt w:val="bullet"/>
      <w:lvlText w:val="•"/>
      <w:lvlJc w:val="left"/>
      <w:pPr>
        <w:tabs>
          <w:tab w:val="num" w:pos="4320"/>
        </w:tabs>
        <w:ind w:left="4320" w:hanging="360"/>
      </w:pPr>
      <w:rPr>
        <w:rFonts w:ascii="Times New Roman" w:hAnsi="Times New Roman" w:hint="default"/>
      </w:rPr>
    </w:lvl>
    <w:lvl w:ilvl="6" w:tplc="F8E2B9EE" w:tentative="1">
      <w:start w:val="1"/>
      <w:numFmt w:val="bullet"/>
      <w:lvlText w:val="•"/>
      <w:lvlJc w:val="left"/>
      <w:pPr>
        <w:tabs>
          <w:tab w:val="num" w:pos="5040"/>
        </w:tabs>
        <w:ind w:left="5040" w:hanging="360"/>
      </w:pPr>
      <w:rPr>
        <w:rFonts w:ascii="Times New Roman" w:hAnsi="Times New Roman" w:hint="default"/>
      </w:rPr>
    </w:lvl>
    <w:lvl w:ilvl="7" w:tplc="74FEB220" w:tentative="1">
      <w:start w:val="1"/>
      <w:numFmt w:val="bullet"/>
      <w:lvlText w:val="•"/>
      <w:lvlJc w:val="left"/>
      <w:pPr>
        <w:tabs>
          <w:tab w:val="num" w:pos="5760"/>
        </w:tabs>
        <w:ind w:left="5760" w:hanging="360"/>
      </w:pPr>
      <w:rPr>
        <w:rFonts w:ascii="Times New Roman" w:hAnsi="Times New Roman" w:hint="default"/>
      </w:rPr>
    </w:lvl>
    <w:lvl w:ilvl="8" w:tplc="090208EA" w:tentative="1">
      <w:start w:val="1"/>
      <w:numFmt w:val="bullet"/>
      <w:lvlText w:val="•"/>
      <w:lvlJc w:val="left"/>
      <w:pPr>
        <w:tabs>
          <w:tab w:val="num" w:pos="6480"/>
        </w:tabs>
        <w:ind w:left="6480" w:hanging="360"/>
      </w:pPr>
      <w:rPr>
        <w:rFonts w:ascii="Times New Roman" w:hAnsi="Times New Roman" w:hint="default"/>
      </w:rPr>
    </w:lvl>
  </w:abstractNum>
  <w:abstractNum w:abstractNumId="1">
    <w:nsid w:val="67480776"/>
    <w:multiLevelType w:val="hybridMultilevel"/>
    <w:tmpl w:val="D4D44760"/>
    <w:lvl w:ilvl="0" w:tplc="ADA07A68">
      <w:start w:val="1"/>
      <w:numFmt w:val="bullet"/>
      <w:lvlText w:val="•"/>
      <w:lvlJc w:val="left"/>
      <w:pPr>
        <w:tabs>
          <w:tab w:val="num" w:pos="720"/>
        </w:tabs>
        <w:ind w:left="720" w:hanging="360"/>
      </w:pPr>
      <w:rPr>
        <w:rFonts w:ascii="Times New Roman" w:hAnsi="Times New Roman" w:hint="default"/>
      </w:rPr>
    </w:lvl>
    <w:lvl w:ilvl="1" w:tplc="695E9184" w:tentative="1">
      <w:start w:val="1"/>
      <w:numFmt w:val="bullet"/>
      <w:lvlText w:val="•"/>
      <w:lvlJc w:val="left"/>
      <w:pPr>
        <w:tabs>
          <w:tab w:val="num" w:pos="1440"/>
        </w:tabs>
        <w:ind w:left="1440" w:hanging="360"/>
      </w:pPr>
      <w:rPr>
        <w:rFonts w:ascii="Times New Roman" w:hAnsi="Times New Roman" w:hint="default"/>
      </w:rPr>
    </w:lvl>
    <w:lvl w:ilvl="2" w:tplc="F3907A98" w:tentative="1">
      <w:start w:val="1"/>
      <w:numFmt w:val="bullet"/>
      <w:lvlText w:val="•"/>
      <w:lvlJc w:val="left"/>
      <w:pPr>
        <w:tabs>
          <w:tab w:val="num" w:pos="2160"/>
        </w:tabs>
        <w:ind w:left="2160" w:hanging="360"/>
      </w:pPr>
      <w:rPr>
        <w:rFonts w:ascii="Times New Roman" w:hAnsi="Times New Roman" w:hint="default"/>
      </w:rPr>
    </w:lvl>
    <w:lvl w:ilvl="3" w:tplc="81E48304" w:tentative="1">
      <w:start w:val="1"/>
      <w:numFmt w:val="bullet"/>
      <w:lvlText w:val="•"/>
      <w:lvlJc w:val="left"/>
      <w:pPr>
        <w:tabs>
          <w:tab w:val="num" w:pos="2880"/>
        </w:tabs>
        <w:ind w:left="2880" w:hanging="360"/>
      </w:pPr>
      <w:rPr>
        <w:rFonts w:ascii="Times New Roman" w:hAnsi="Times New Roman" w:hint="default"/>
      </w:rPr>
    </w:lvl>
    <w:lvl w:ilvl="4" w:tplc="9B906B68" w:tentative="1">
      <w:start w:val="1"/>
      <w:numFmt w:val="bullet"/>
      <w:lvlText w:val="•"/>
      <w:lvlJc w:val="left"/>
      <w:pPr>
        <w:tabs>
          <w:tab w:val="num" w:pos="3600"/>
        </w:tabs>
        <w:ind w:left="3600" w:hanging="360"/>
      </w:pPr>
      <w:rPr>
        <w:rFonts w:ascii="Times New Roman" w:hAnsi="Times New Roman" w:hint="default"/>
      </w:rPr>
    </w:lvl>
    <w:lvl w:ilvl="5" w:tplc="DBFC0082" w:tentative="1">
      <w:start w:val="1"/>
      <w:numFmt w:val="bullet"/>
      <w:lvlText w:val="•"/>
      <w:lvlJc w:val="left"/>
      <w:pPr>
        <w:tabs>
          <w:tab w:val="num" w:pos="4320"/>
        </w:tabs>
        <w:ind w:left="4320" w:hanging="360"/>
      </w:pPr>
      <w:rPr>
        <w:rFonts w:ascii="Times New Roman" w:hAnsi="Times New Roman" w:hint="default"/>
      </w:rPr>
    </w:lvl>
    <w:lvl w:ilvl="6" w:tplc="DA70AB08" w:tentative="1">
      <w:start w:val="1"/>
      <w:numFmt w:val="bullet"/>
      <w:lvlText w:val="•"/>
      <w:lvlJc w:val="left"/>
      <w:pPr>
        <w:tabs>
          <w:tab w:val="num" w:pos="5040"/>
        </w:tabs>
        <w:ind w:left="5040" w:hanging="360"/>
      </w:pPr>
      <w:rPr>
        <w:rFonts w:ascii="Times New Roman" w:hAnsi="Times New Roman" w:hint="default"/>
      </w:rPr>
    </w:lvl>
    <w:lvl w:ilvl="7" w:tplc="BBD45B9E" w:tentative="1">
      <w:start w:val="1"/>
      <w:numFmt w:val="bullet"/>
      <w:lvlText w:val="•"/>
      <w:lvlJc w:val="left"/>
      <w:pPr>
        <w:tabs>
          <w:tab w:val="num" w:pos="5760"/>
        </w:tabs>
        <w:ind w:left="5760" w:hanging="360"/>
      </w:pPr>
      <w:rPr>
        <w:rFonts w:ascii="Times New Roman" w:hAnsi="Times New Roman" w:hint="default"/>
      </w:rPr>
    </w:lvl>
    <w:lvl w:ilvl="8" w:tplc="54E6591C"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trackRevisions/>
  <w:defaultTabStop w:val="720"/>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F27836"/>
    <w:rsid w:val="000357F0"/>
    <w:rsid w:val="00037145"/>
    <w:rsid w:val="00040DBE"/>
    <w:rsid w:val="00083E15"/>
    <w:rsid w:val="00084A4E"/>
    <w:rsid w:val="000A217A"/>
    <w:rsid w:val="00167DEC"/>
    <w:rsid w:val="00181226"/>
    <w:rsid w:val="0025173F"/>
    <w:rsid w:val="00256952"/>
    <w:rsid w:val="002C40BE"/>
    <w:rsid w:val="00301814"/>
    <w:rsid w:val="003409F7"/>
    <w:rsid w:val="003C4315"/>
    <w:rsid w:val="004E54F1"/>
    <w:rsid w:val="004E694F"/>
    <w:rsid w:val="005E6252"/>
    <w:rsid w:val="005F3DB8"/>
    <w:rsid w:val="00632C48"/>
    <w:rsid w:val="006C55C9"/>
    <w:rsid w:val="007448AB"/>
    <w:rsid w:val="00790DBE"/>
    <w:rsid w:val="00814B8C"/>
    <w:rsid w:val="008F1460"/>
    <w:rsid w:val="009E3176"/>
    <w:rsid w:val="00B14DD8"/>
    <w:rsid w:val="00BB212F"/>
    <w:rsid w:val="00BB2824"/>
    <w:rsid w:val="00BB72A1"/>
    <w:rsid w:val="00CB49D3"/>
    <w:rsid w:val="00E34A7D"/>
    <w:rsid w:val="00F27836"/>
    <w:rsid w:val="00FD3D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A7D"/>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3409F7"/>
    <w:pPr>
      <w:keepNext/>
      <w:keepLines/>
      <w:spacing w:before="480" w:after="380"/>
      <w:outlineLvl w:val="0"/>
    </w:pPr>
    <w:rPr>
      <w:rFonts w:ascii="Arial" w:eastAsiaTheme="majorEastAsia" w:hAnsi="Arial" w:cstheme="majorBidi"/>
      <w:b/>
      <w:bCs/>
      <w:color w:val="365F91" w:themeColor="accent1" w:themeShade="BF"/>
      <w:sz w:val="34"/>
      <w:szCs w:val="28"/>
    </w:rPr>
  </w:style>
  <w:style w:type="paragraph" w:styleId="2">
    <w:name w:val="heading 2"/>
    <w:basedOn w:val="a"/>
    <w:next w:val="a"/>
    <w:link w:val="2Char"/>
    <w:uiPriority w:val="9"/>
    <w:unhideWhenUsed/>
    <w:qFormat/>
    <w:rsid w:val="000A21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4E54F1"/>
    <w:rPr>
      <w:color w:val="0000FF"/>
      <w:u w:val="single"/>
    </w:rPr>
  </w:style>
  <w:style w:type="character" w:customStyle="1" w:styleId="1Char">
    <w:name w:val="Επικεφαλίδα 1 Char"/>
    <w:basedOn w:val="a0"/>
    <w:link w:val="1"/>
    <w:uiPriority w:val="9"/>
    <w:rsid w:val="003409F7"/>
    <w:rPr>
      <w:rFonts w:ascii="Arial" w:eastAsiaTheme="majorEastAsia" w:hAnsi="Arial" w:cstheme="majorBidi"/>
      <w:b/>
      <w:bCs/>
      <w:color w:val="365F91" w:themeColor="accent1" w:themeShade="BF"/>
      <w:sz w:val="34"/>
      <w:szCs w:val="28"/>
    </w:rPr>
  </w:style>
  <w:style w:type="character" w:customStyle="1" w:styleId="2Char">
    <w:name w:val="Επικεφαλίδα 2 Char"/>
    <w:basedOn w:val="a0"/>
    <w:link w:val="2"/>
    <w:uiPriority w:val="9"/>
    <w:rsid w:val="000A217A"/>
    <w:rPr>
      <w:rFonts w:asciiTheme="majorHAnsi" w:eastAsiaTheme="majorEastAsia" w:hAnsiTheme="majorHAnsi" w:cstheme="majorBidi"/>
      <w:b/>
      <w:bCs/>
      <w:color w:val="4F81BD" w:themeColor="accent1"/>
      <w:sz w:val="26"/>
      <w:szCs w:val="26"/>
    </w:rPr>
  </w:style>
  <w:style w:type="paragraph" w:styleId="a3">
    <w:name w:val="No Spacing"/>
    <w:uiPriority w:val="1"/>
    <w:qFormat/>
    <w:rsid w:val="000A217A"/>
    <w:pPr>
      <w:spacing w:after="0" w:line="240" w:lineRule="auto"/>
    </w:pPr>
  </w:style>
  <w:style w:type="paragraph" w:styleId="a4">
    <w:name w:val="header"/>
    <w:basedOn w:val="a"/>
    <w:link w:val="Char"/>
    <w:uiPriority w:val="99"/>
    <w:unhideWhenUsed/>
    <w:rsid w:val="00167DEC"/>
    <w:pPr>
      <w:tabs>
        <w:tab w:val="center" w:pos="4153"/>
        <w:tab w:val="right" w:pos="8306"/>
      </w:tabs>
      <w:spacing w:before="0" w:after="0" w:line="240" w:lineRule="auto"/>
    </w:pPr>
  </w:style>
  <w:style w:type="character" w:customStyle="1" w:styleId="Char">
    <w:name w:val="Κεφαλίδα Char"/>
    <w:basedOn w:val="a0"/>
    <w:link w:val="a4"/>
    <w:uiPriority w:val="99"/>
    <w:rsid w:val="00167DEC"/>
    <w:rPr>
      <w:rFonts w:ascii="Times New Roman" w:hAnsi="Times New Roman"/>
    </w:rPr>
  </w:style>
  <w:style w:type="paragraph" w:styleId="a5">
    <w:name w:val="footer"/>
    <w:basedOn w:val="a"/>
    <w:link w:val="Char0"/>
    <w:uiPriority w:val="99"/>
    <w:unhideWhenUsed/>
    <w:rsid w:val="00167DEC"/>
    <w:pPr>
      <w:tabs>
        <w:tab w:val="center" w:pos="4153"/>
        <w:tab w:val="right" w:pos="8306"/>
      </w:tabs>
      <w:spacing w:before="0" w:after="0" w:line="240" w:lineRule="auto"/>
    </w:pPr>
  </w:style>
  <w:style w:type="character" w:customStyle="1" w:styleId="Char0">
    <w:name w:val="Υποσέλιδο Char"/>
    <w:basedOn w:val="a0"/>
    <w:link w:val="a5"/>
    <w:uiPriority w:val="99"/>
    <w:rsid w:val="00167DEC"/>
    <w:rPr>
      <w:rFonts w:ascii="Times New Roman" w:hAnsi="Times New Roman"/>
    </w:rPr>
  </w:style>
  <w:style w:type="paragraph" w:styleId="a6">
    <w:name w:val="Balloon Text"/>
    <w:basedOn w:val="a"/>
    <w:link w:val="Char1"/>
    <w:uiPriority w:val="99"/>
    <w:semiHidden/>
    <w:unhideWhenUsed/>
    <w:rsid w:val="00167DEC"/>
    <w:pPr>
      <w:spacing w:before="0"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167DEC"/>
    <w:rPr>
      <w:rFonts w:ascii="Tahoma" w:hAnsi="Tahoma" w:cs="Tahoma"/>
      <w:sz w:val="16"/>
      <w:szCs w:val="16"/>
    </w:rPr>
  </w:style>
  <w:style w:type="table" w:styleId="a7">
    <w:name w:val="Table Grid"/>
    <w:basedOn w:val="a1"/>
    <w:uiPriority w:val="59"/>
    <w:rsid w:val="00790D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TOC Heading"/>
    <w:basedOn w:val="1"/>
    <w:next w:val="a"/>
    <w:uiPriority w:val="39"/>
    <w:semiHidden/>
    <w:unhideWhenUsed/>
    <w:qFormat/>
    <w:rsid w:val="00083E15"/>
    <w:pPr>
      <w:spacing w:after="0" w:line="276" w:lineRule="auto"/>
      <w:ind w:firstLine="0"/>
      <w:outlineLvl w:val="9"/>
    </w:pPr>
    <w:rPr>
      <w:rFonts w:asciiTheme="majorHAnsi" w:hAnsiTheme="majorHAnsi"/>
      <w:sz w:val="28"/>
    </w:rPr>
  </w:style>
  <w:style w:type="paragraph" w:styleId="10">
    <w:name w:val="toc 1"/>
    <w:basedOn w:val="a"/>
    <w:next w:val="a"/>
    <w:autoRedefine/>
    <w:uiPriority w:val="39"/>
    <w:unhideWhenUsed/>
    <w:rsid w:val="00083E15"/>
    <w:pPr>
      <w:spacing w:after="100"/>
    </w:pPr>
  </w:style>
  <w:style w:type="paragraph" w:styleId="20">
    <w:name w:val="toc 2"/>
    <w:basedOn w:val="a"/>
    <w:next w:val="a"/>
    <w:autoRedefine/>
    <w:uiPriority w:val="39"/>
    <w:unhideWhenUsed/>
    <w:rsid w:val="00083E15"/>
    <w:pPr>
      <w:spacing w:after="100"/>
      <w:ind w:left="220"/>
    </w:pPr>
  </w:style>
  <w:style w:type="paragraph" w:styleId="a9">
    <w:name w:val="List Paragraph"/>
    <w:basedOn w:val="a"/>
    <w:uiPriority w:val="34"/>
    <w:qFormat/>
    <w:rsid w:val="00083E15"/>
    <w:pPr>
      <w:spacing w:before="0" w:after="0" w:line="240" w:lineRule="auto"/>
      <w:ind w:left="720" w:firstLine="0"/>
      <w:contextualSpacing/>
    </w:pPr>
    <w:rPr>
      <w:rFonts w:eastAsia="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83456691">
      <w:bodyDiv w:val="1"/>
      <w:marLeft w:val="0"/>
      <w:marRight w:val="0"/>
      <w:marTop w:val="0"/>
      <w:marBottom w:val="0"/>
      <w:divBdr>
        <w:top w:val="none" w:sz="0" w:space="0" w:color="auto"/>
        <w:left w:val="none" w:sz="0" w:space="0" w:color="auto"/>
        <w:bottom w:val="none" w:sz="0" w:space="0" w:color="auto"/>
        <w:right w:val="none" w:sz="0" w:space="0" w:color="auto"/>
      </w:divBdr>
    </w:div>
    <w:div w:id="133179011">
      <w:bodyDiv w:val="1"/>
      <w:marLeft w:val="0"/>
      <w:marRight w:val="0"/>
      <w:marTop w:val="0"/>
      <w:marBottom w:val="0"/>
      <w:divBdr>
        <w:top w:val="none" w:sz="0" w:space="0" w:color="auto"/>
        <w:left w:val="none" w:sz="0" w:space="0" w:color="auto"/>
        <w:bottom w:val="none" w:sz="0" w:space="0" w:color="auto"/>
        <w:right w:val="none" w:sz="0" w:space="0" w:color="auto"/>
      </w:divBdr>
    </w:div>
    <w:div w:id="352074959">
      <w:bodyDiv w:val="1"/>
      <w:marLeft w:val="0"/>
      <w:marRight w:val="0"/>
      <w:marTop w:val="0"/>
      <w:marBottom w:val="0"/>
      <w:divBdr>
        <w:top w:val="none" w:sz="0" w:space="0" w:color="auto"/>
        <w:left w:val="none" w:sz="0" w:space="0" w:color="auto"/>
        <w:bottom w:val="none" w:sz="0" w:space="0" w:color="auto"/>
        <w:right w:val="none" w:sz="0" w:space="0" w:color="auto"/>
      </w:divBdr>
    </w:div>
    <w:div w:id="565260523">
      <w:bodyDiv w:val="1"/>
      <w:marLeft w:val="0"/>
      <w:marRight w:val="0"/>
      <w:marTop w:val="0"/>
      <w:marBottom w:val="0"/>
      <w:divBdr>
        <w:top w:val="none" w:sz="0" w:space="0" w:color="auto"/>
        <w:left w:val="none" w:sz="0" w:space="0" w:color="auto"/>
        <w:bottom w:val="none" w:sz="0" w:space="0" w:color="auto"/>
        <w:right w:val="none" w:sz="0" w:space="0" w:color="auto"/>
      </w:divBdr>
    </w:div>
    <w:div w:id="1024327760">
      <w:bodyDiv w:val="1"/>
      <w:marLeft w:val="0"/>
      <w:marRight w:val="0"/>
      <w:marTop w:val="0"/>
      <w:marBottom w:val="0"/>
      <w:divBdr>
        <w:top w:val="none" w:sz="0" w:space="0" w:color="auto"/>
        <w:left w:val="none" w:sz="0" w:space="0" w:color="auto"/>
        <w:bottom w:val="none" w:sz="0" w:space="0" w:color="auto"/>
        <w:right w:val="none" w:sz="0" w:space="0" w:color="auto"/>
      </w:divBdr>
    </w:div>
    <w:div w:id="1235429581">
      <w:bodyDiv w:val="1"/>
      <w:marLeft w:val="0"/>
      <w:marRight w:val="0"/>
      <w:marTop w:val="0"/>
      <w:marBottom w:val="0"/>
      <w:divBdr>
        <w:top w:val="none" w:sz="0" w:space="0" w:color="auto"/>
        <w:left w:val="none" w:sz="0" w:space="0" w:color="auto"/>
        <w:bottom w:val="none" w:sz="0" w:space="0" w:color="auto"/>
        <w:right w:val="none" w:sz="0" w:space="0" w:color="auto"/>
      </w:divBdr>
      <w:divsChild>
        <w:div w:id="887256611">
          <w:marLeft w:val="547"/>
          <w:marRight w:val="0"/>
          <w:marTop w:val="0"/>
          <w:marBottom w:val="0"/>
          <w:divBdr>
            <w:top w:val="none" w:sz="0" w:space="0" w:color="auto"/>
            <w:left w:val="none" w:sz="0" w:space="0" w:color="auto"/>
            <w:bottom w:val="none" w:sz="0" w:space="0" w:color="auto"/>
            <w:right w:val="none" w:sz="0" w:space="0" w:color="auto"/>
          </w:divBdr>
        </w:div>
      </w:divsChild>
    </w:div>
    <w:div w:id="1246840583">
      <w:bodyDiv w:val="1"/>
      <w:marLeft w:val="0"/>
      <w:marRight w:val="0"/>
      <w:marTop w:val="0"/>
      <w:marBottom w:val="0"/>
      <w:divBdr>
        <w:top w:val="none" w:sz="0" w:space="0" w:color="auto"/>
        <w:left w:val="none" w:sz="0" w:space="0" w:color="auto"/>
        <w:bottom w:val="none" w:sz="0" w:space="0" w:color="auto"/>
        <w:right w:val="none" w:sz="0" w:space="0" w:color="auto"/>
      </w:divBdr>
    </w:div>
    <w:div w:id="1252543475">
      <w:bodyDiv w:val="1"/>
      <w:marLeft w:val="0"/>
      <w:marRight w:val="0"/>
      <w:marTop w:val="0"/>
      <w:marBottom w:val="0"/>
      <w:divBdr>
        <w:top w:val="none" w:sz="0" w:space="0" w:color="auto"/>
        <w:left w:val="none" w:sz="0" w:space="0" w:color="auto"/>
        <w:bottom w:val="none" w:sz="0" w:space="0" w:color="auto"/>
        <w:right w:val="none" w:sz="0" w:space="0" w:color="auto"/>
      </w:divBdr>
    </w:div>
    <w:div w:id="1307468641">
      <w:bodyDiv w:val="1"/>
      <w:marLeft w:val="0"/>
      <w:marRight w:val="0"/>
      <w:marTop w:val="0"/>
      <w:marBottom w:val="0"/>
      <w:divBdr>
        <w:top w:val="none" w:sz="0" w:space="0" w:color="auto"/>
        <w:left w:val="none" w:sz="0" w:space="0" w:color="auto"/>
        <w:bottom w:val="none" w:sz="0" w:space="0" w:color="auto"/>
        <w:right w:val="none" w:sz="0" w:space="0" w:color="auto"/>
      </w:divBdr>
    </w:div>
    <w:div w:id="1687443269">
      <w:bodyDiv w:val="1"/>
      <w:marLeft w:val="0"/>
      <w:marRight w:val="0"/>
      <w:marTop w:val="0"/>
      <w:marBottom w:val="0"/>
      <w:divBdr>
        <w:top w:val="none" w:sz="0" w:space="0" w:color="auto"/>
        <w:left w:val="none" w:sz="0" w:space="0" w:color="auto"/>
        <w:bottom w:val="none" w:sz="0" w:space="0" w:color="auto"/>
        <w:right w:val="none" w:sz="0" w:space="0" w:color="auto"/>
      </w:divBdr>
    </w:div>
    <w:div w:id="1719085277">
      <w:bodyDiv w:val="1"/>
      <w:marLeft w:val="0"/>
      <w:marRight w:val="0"/>
      <w:marTop w:val="0"/>
      <w:marBottom w:val="0"/>
      <w:divBdr>
        <w:top w:val="none" w:sz="0" w:space="0" w:color="auto"/>
        <w:left w:val="none" w:sz="0" w:space="0" w:color="auto"/>
        <w:bottom w:val="none" w:sz="0" w:space="0" w:color="auto"/>
        <w:right w:val="none" w:sz="0" w:space="0" w:color="auto"/>
      </w:divBdr>
      <w:divsChild>
        <w:div w:id="286081585">
          <w:marLeft w:val="547"/>
          <w:marRight w:val="0"/>
          <w:marTop w:val="0"/>
          <w:marBottom w:val="0"/>
          <w:divBdr>
            <w:top w:val="none" w:sz="0" w:space="0" w:color="auto"/>
            <w:left w:val="none" w:sz="0" w:space="0" w:color="auto"/>
            <w:bottom w:val="none" w:sz="0" w:space="0" w:color="auto"/>
            <w:right w:val="none" w:sz="0" w:space="0" w:color="auto"/>
          </w:divBdr>
        </w:div>
      </w:divsChild>
    </w:div>
    <w:div w:id="207796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9628E9-1C6A-455E-8F51-2F102481E622}"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866C4689-F444-4B9F-8451-092E47B015FB}">
      <dgm:prSet phldrT="[Κείμενο]"/>
      <dgm:spPr/>
      <dgm:t>
        <a:bodyPr/>
        <a:lstStyle/>
        <a:p>
          <a:r>
            <a:rPr lang="el-GR"/>
            <a:t>Αικατερίνη </a:t>
          </a:r>
        </a:p>
        <a:p>
          <a:r>
            <a:rPr lang="el-GR"/>
            <a:t>Αριάδνη</a:t>
          </a:r>
        </a:p>
      </dgm:t>
    </dgm:pt>
    <dgm:pt modelId="{880C5734-D615-4F1B-8DC3-92DB113A85BB}" type="parTrans" cxnId="{CCEF6962-4D5B-46A3-B854-8CE16294D0AE}">
      <dgm:prSet/>
      <dgm:spPr/>
      <dgm:t>
        <a:bodyPr/>
        <a:lstStyle/>
        <a:p>
          <a:endParaRPr lang="el-GR"/>
        </a:p>
      </dgm:t>
    </dgm:pt>
    <dgm:pt modelId="{CB111018-B7F6-4A8E-B704-59CD1D65B4E2}" type="sibTrans" cxnId="{CCEF6962-4D5B-46A3-B854-8CE16294D0AE}">
      <dgm:prSet/>
      <dgm:spPr/>
      <dgm:t>
        <a:bodyPr/>
        <a:lstStyle/>
        <a:p>
          <a:endParaRPr lang="el-GR"/>
        </a:p>
      </dgm:t>
    </dgm:pt>
    <dgm:pt modelId="{191E8321-537A-40C3-B2E8-67233CDD28FB}">
      <dgm:prSet phldrT="[Κείμενο]"/>
      <dgm:spPr/>
      <dgm:t>
        <a:bodyPr/>
        <a:lstStyle/>
        <a:p>
          <a:r>
            <a:rPr lang="el-GR"/>
            <a:t>Γιώργος</a:t>
          </a:r>
        </a:p>
      </dgm:t>
    </dgm:pt>
    <dgm:pt modelId="{6A15F1C0-3645-4556-8255-78ABFD390711}" type="parTrans" cxnId="{2DBAA246-C893-4497-B6A5-A42B361C8823}">
      <dgm:prSet/>
      <dgm:spPr/>
      <dgm:t>
        <a:bodyPr/>
        <a:lstStyle/>
        <a:p>
          <a:endParaRPr lang="el-GR"/>
        </a:p>
      </dgm:t>
    </dgm:pt>
    <dgm:pt modelId="{3ECB48CD-82A1-4AEA-97A4-B9AEFFAB7657}" type="sibTrans" cxnId="{2DBAA246-C893-4497-B6A5-A42B361C8823}">
      <dgm:prSet/>
      <dgm:spPr/>
      <dgm:t>
        <a:bodyPr/>
        <a:lstStyle/>
        <a:p>
          <a:endParaRPr lang="el-GR"/>
        </a:p>
      </dgm:t>
    </dgm:pt>
    <dgm:pt modelId="{D12A5A88-D556-4FA8-913E-99014AD88EFE}">
      <dgm:prSet phldrT="[Κείμενο]"/>
      <dgm:spPr/>
      <dgm:t>
        <a:bodyPr/>
        <a:lstStyle/>
        <a:p>
          <a:r>
            <a:rPr lang="el-GR"/>
            <a:t>Νικόλαος</a:t>
          </a:r>
        </a:p>
      </dgm:t>
    </dgm:pt>
    <dgm:pt modelId="{BB8D2C2A-7BF0-4AAD-9B17-86E86CEBD926}" type="parTrans" cxnId="{B62E0C7F-F9C7-4FF8-AC6C-9C6B5D727AF2}">
      <dgm:prSet/>
      <dgm:spPr/>
      <dgm:t>
        <a:bodyPr/>
        <a:lstStyle/>
        <a:p>
          <a:endParaRPr lang="el-GR"/>
        </a:p>
      </dgm:t>
    </dgm:pt>
    <dgm:pt modelId="{CA4E5955-E76A-4923-9D59-F0E1B9032FD0}" type="sibTrans" cxnId="{B62E0C7F-F9C7-4FF8-AC6C-9C6B5D727AF2}">
      <dgm:prSet/>
      <dgm:spPr/>
      <dgm:t>
        <a:bodyPr/>
        <a:lstStyle/>
        <a:p>
          <a:endParaRPr lang="el-GR"/>
        </a:p>
      </dgm:t>
    </dgm:pt>
    <dgm:pt modelId="{9AB51EF6-9984-4A86-BE74-6D5FB4D52E2A}">
      <dgm:prSet phldrT="[Κείμενο]"/>
      <dgm:spPr/>
      <dgm:t>
        <a:bodyPr/>
        <a:lstStyle/>
        <a:p>
          <a:r>
            <a:rPr lang="el-GR"/>
            <a:t>Αννούλα</a:t>
          </a:r>
        </a:p>
      </dgm:t>
    </dgm:pt>
    <dgm:pt modelId="{B2838A76-9240-4931-BED9-6B9D4C56A6A9}" type="parTrans" cxnId="{28F8E80D-1F8D-4D3F-852C-600F1106D824}">
      <dgm:prSet/>
      <dgm:spPr/>
      <dgm:t>
        <a:bodyPr/>
        <a:lstStyle/>
        <a:p>
          <a:endParaRPr lang="el-GR"/>
        </a:p>
      </dgm:t>
    </dgm:pt>
    <dgm:pt modelId="{2E96ECD5-A8FE-4217-8A4F-F8DCE5C654F7}" type="sibTrans" cxnId="{28F8E80D-1F8D-4D3F-852C-600F1106D824}">
      <dgm:prSet/>
      <dgm:spPr/>
      <dgm:t>
        <a:bodyPr/>
        <a:lstStyle/>
        <a:p>
          <a:endParaRPr lang="el-GR"/>
        </a:p>
      </dgm:t>
    </dgm:pt>
    <dgm:pt modelId="{54E79B80-0A23-42FC-A2B4-B29596F19551}">
      <dgm:prSet phldrT="[Κείμενο]"/>
      <dgm:spPr/>
      <dgm:t>
        <a:bodyPr/>
        <a:lstStyle/>
        <a:p>
          <a:r>
            <a:rPr lang="el-GR"/>
            <a:t>Βάσω</a:t>
          </a:r>
        </a:p>
      </dgm:t>
    </dgm:pt>
    <dgm:pt modelId="{ED3D3061-1BAC-422A-A0F6-73BFA6E51632}" type="parTrans" cxnId="{B7336677-2524-45E5-939F-CA66C6DF571B}">
      <dgm:prSet/>
      <dgm:spPr/>
      <dgm:t>
        <a:bodyPr/>
        <a:lstStyle/>
        <a:p>
          <a:endParaRPr lang="el-GR"/>
        </a:p>
      </dgm:t>
    </dgm:pt>
    <dgm:pt modelId="{CB5536B9-704E-48EF-8B3F-0208C63A12D0}" type="sibTrans" cxnId="{B7336677-2524-45E5-939F-CA66C6DF571B}">
      <dgm:prSet/>
      <dgm:spPr/>
      <dgm:t>
        <a:bodyPr/>
        <a:lstStyle/>
        <a:p>
          <a:endParaRPr lang="el-GR"/>
        </a:p>
      </dgm:t>
    </dgm:pt>
    <dgm:pt modelId="{5AE159EF-5D82-4EC7-B7CD-DE2E265BC8C8}">
      <dgm:prSet phldrT="[Κείμενο]"/>
      <dgm:spPr/>
      <dgm:t>
        <a:bodyPr/>
        <a:lstStyle/>
        <a:p>
          <a:r>
            <a:rPr lang="el-GR"/>
            <a:t>Πέτρος</a:t>
          </a:r>
        </a:p>
      </dgm:t>
    </dgm:pt>
    <dgm:pt modelId="{96965DBA-8646-42AA-81AB-1890F26F574E}" type="parTrans" cxnId="{BECED609-01CC-4A6F-84D3-8D67AB47614E}">
      <dgm:prSet/>
      <dgm:spPr/>
      <dgm:t>
        <a:bodyPr/>
        <a:lstStyle/>
        <a:p>
          <a:endParaRPr lang="el-GR"/>
        </a:p>
      </dgm:t>
    </dgm:pt>
    <dgm:pt modelId="{3ACE9B0F-133A-4902-88D1-6908C87A6448}" type="sibTrans" cxnId="{BECED609-01CC-4A6F-84D3-8D67AB47614E}">
      <dgm:prSet/>
      <dgm:spPr/>
      <dgm:t>
        <a:bodyPr/>
        <a:lstStyle/>
        <a:p>
          <a:endParaRPr lang="el-GR"/>
        </a:p>
      </dgm:t>
    </dgm:pt>
    <dgm:pt modelId="{37868099-023D-4D2A-A497-19FF573A0F94}">
      <dgm:prSet phldrT="[Κείμενο]"/>
      <dgm:spPr/>
      <dgm:t>
        <a:bodyPr/>
        <a:lstStyle/>
        <a:p>
          <a:r>
            <a:rPr lang="el-GR"/>
            <a:t>Εγγόνια</a:t>
          </a:r>
        </a:p>
      </dgm:t>
    </dgm:pt>
    <dgm:pt modelId="{845F6E3B-3B7B-4895-A43C-85693C5FE459}" type="parTrans" cxnId="{B9F06476-4034-4FBF-B823-19B23F00A4F8}">
      <dgm:prSet/>
      <dgm:spPr/>
      <dgm:t>
        <a:bodyPr/>
        <a:lstStyle/>
        <a:p>
          <a:endParaRPr lang="el-GR"/>
        </a:p>
      </dgm:t>
    </dgm:pt>
    <dgm:pt modelId="{BCC1791E-40B0-4876-B1A0-F4ED8C24D043}" type="sibTrans" cxnId="{B9F06476-4034-4FBF-B823-19B23F00A4F8}">
      <dgm:prSet/>
      <dgm:spPr/>
      <dgm:t>
        <a:bodyPr/>
        <a:lstStyle/>
        <a:p>
          <a:endParaRPr lang="el-GR"/>
        </a:p>
      </dgm:t>
    </dgm:pt>
    <dgm:pt modelId="{D99B6EC7-BA05-4F7F-8FD3-5CF49FB7320D}">
      <dgm:prSet phldrT="[Κείμενο]"/>
      <dgm:spPr/>
      <dgm:t>
        <a:bodyPr/>
        <a:lstStyle/>
        <a:p>
          <a:r>
            <a:rPr lang="el-GR"/>
            <a:t>Γονείς</a:t>
          </a:r>
        </a:p>
      </dgm:t>
    </dgm:pt>
    <dgm:pt modelId="{FCFCFBAD-231E-403D-85E1-87EFADB74D94}" type="parTrans" cxnId="{E18B8393-A0B3-46B0-866D-CECE6ABC3E5D}">
      <dgm:prSet/>
      <dgm:spPr/>
      <dgm:t>
        <a:bodyPr/>
        <a:lstStyle/>
        <a:p>
          <a:endParaRPr lang="el-GR"/>
        </a:p>
      </dgm:t>
    </dgm:pt>
    <dgm:pt modelId="{B37A395F-4F3F-47AB-8D3F-12983657D269}" type="sibTrans" cxnId="{E18B8393-A0B3-46B0-866D-CECE6ABC3E5D}">
      <dgm:prSet/>
      <dgm:spPr/>
      <dgm:t>
        <a:bodyPr/>
        <a:lstStyle/>
        <a:p>
          <a:endParaRPr lang="el-GR"/>
        </a:p>
      </dgm:t>
    </dgm:pt>
    <dgm:pt modelId="{288C2724-7258-4A6E-91B1-43BE9D31C268}">
      <dgm:prSet phldrT="[Κείμενο]"/>
      <dgm:spPr/>
      <dgm:t>
        <a:bodyPr/>
        <a:lstStyle/>
        <a:p>
          <a:r>
            <a:rPr lang="el-GR"/>
            <a:t>Παππούδες</a:t>
          </a:r>
        </a:p>
      </dgm:t>
    </dgm:pt>
    <dgm:pt modelId="{53AA927A-DDA0-46A7-A1BF-7161539BDA78}" type="parTrans" cxnId="{71178671-3391-4CFB-B256-A118CD363220}">
      <dgm:prSet/>
      <dgm:spPr/>
      <dgm:t>
        <a:bodyPr/>
        <a:lstStyle/>
        <a:p>
          <a:endParaRPr lang="el-GR"/>
        </a:p>
      </dgm:t>
    </dgm:pt>
    <dgm:pt modelId="{2E5BE4A8-619D-4201-9C35-B21F9130B5A8}" type="sibTrans" cxnId="{71178671-3391-4CFB-B256-A118CD363220}">
      <dgm:prSet/>
      <dgm:spPr/>
      <dgm:t>
        <a:bodyPr/>
        <a:lstStyle/>
        <a:p>
          <a:endParaRPr lang="el-GR"/>
        </a:p>
      </dgm:t>
    </dgm:pt>
    <dgm:pt modelId="{7DFCD50E-D240-421E-B254-497B1F0DDA98}">
      <dgm:prSet phldrT="[Κείμενο]"/>
      <dgm:spPr/>
      <dgm:t>
        <a:bodyPr/>
        <a:lstStyle/>
        <a:p>
          <a:r>
            <a:rPr lang="el-GR"/>
            <a:t>Άρτεμις</a:t>
          </a:r>
        </a:p>
      </dgm:t>
    </dgm:pt>
    <dgm:pt modelId="{0F475264-AB3D-4995-9B82-FE40912A8FAD}" type="parTrans" cxnId="{613C5B3D-9D69-4D34-B7E5-C2396009EED3}">
      <dgm:prSet/>
      <dgm:spPr/>
      <dgm:t>
        <a:bodyPr/>
        <a:lstStyle/>
        <a:p>
          <a:endParaRPr lang="el-GR"/>
        </a:p>
      </dgm:t>
    </dgm:pt>
    <dgm:pt modelId="{19E5E10A-5DC7-4A31-8B17-C590E46520EE}" type="sibTrans" cxnId="{613C5B3D-9D69-4D34-B7E5-C2396009EED3}">
      <dgm:prSet/>
      <dgm:spPr/>
      <dgm:t>
        <a:bodyPr/>
        <a:lstStyle/>
        <a:p>
          <a:endParaRPr lang="el-GR"/>
        </a:p>
      </dgm:t>
    </dgm:pt>
    <dgm:pt modelId="{05976660-C2D1-4EA2-9466-AC46369D54E9}" type="pres">
      <dgm:prSet presAssocID="{EE9628E9-1C6A-455E-8F51-2F102481E622}" presName="mainComposite" presStyleCnt="0">
        <dgm:presLayoutVars>
          <dgm:chPref val="1"/>
          <dgm:dir/>
          <dgm:animOne val="branch"/>
          <dgm:animLvl val="lvl"/>
          <dgm:resizeHandles val="exact"/>
        </dgm:presLayoutVars>
      </dgm:prSet>
      <dgm:spPr/>
    </dgm:pt>
    <dgm:pt modelId="{CA0B08EE-1FAF-4A1D-A6CE-3F8BD7662B27}" type="pres">
      <dgm:prSet presAssocID="{EE9628E9-1C6A-455E-8F51-2F102481E622}" presName="hierFlow" presStyleCnt="0"/>
      <dgm:spPr/>
    </dgm:pt>
    <dgm:pt modelId="{8FA71DEA-1F61-4A97-9E3D-FC7F9C116368}" type="pres">
      <dgm:prSet presAssocID="{EE9628E9-1C6A-455E-8F51-2F102481E622}" presName="firstBuf" presStyleCnt="0"/>
      <dgm:spPr/>
    </dgm:pt>
    <dgm:pt modelId="{51481386-4EE5-45BA-8A9E-B36E326BAC64}" type="pres">
      <dgm:prSet presAssocID="{EE9628E9-1C6A-455E-8F51-2F102481E622}" presName="hierChild1" presStyleCnt="0">
        <dgm:presLayoutVars>
          <dgm:chPref val="1"/>
          <dgm:animOne val="branch"/>
          <dgm:animLvl val="lvl"/>
        </dgm:presLayoutVars>
      </dgm:prSet>
      <dgm:spPr/>
    </dgm:pt>
    <dgm:pt modelId="{1506A15C-5060-47EE-92F8-6703BD8BBFF1}" type="pres">
      <dgm:prSet presAssocID="{866C4689-F444-4B9F-8451-092E47B015FB}" presName="Name17" presStyleCnt="0"/>
      <dgm:spPr/>
    </dgm:pt>
    <dgm:pt modelId="{123CCBD5-4438-4F9F-8589-C12596A7FA0C}" type="pres">
      <dgm:prSet presAssocID="{866C4689-F444-4B9F-8451-092E47B015FB}" presName="level1Shape" presStyleLbl="node0" presStyleIdx="0" presStyleCnt="1">
        <dgm:presLayoutVars>
          <dgm:chPref val="3"/>
        </dgm:presLayoutVars>
      </dgm:prSet>
      <dgm:spPr/>
    </dgm:pt>
    <dgm:pt modelId="{6DBC3E42-7920-48A1-9106-B336E9C5F47B}" type="pres">
      <dgm:prSet presAssocID="{866C4689-F444-4B9F-8451-092E47B015FB}" presName="hierChild2" presStyleCnt="0"/>
      <dgm:spPr/>
    </dgm:pt>
    <dgm:pt modelId="{9090A0DE-B4B4-4C18-A77C-925C895ABD63}" type="pres">
      <dgm:prSet presAssocID="{6A15F1C0-3645-4556-8255-78ABFD390711}" presName="Name25" presStyleLbl="parChTrans1D2" presStyleIdx="0" presStyleCnt="2"/>
      <dgm:spPr/>
    </dgm:pt>
    <dgm:pt modelId="{FBA96BE2-78A9-4FAA-B030-9E9D1E470441}" type="pres">
      <dgm:prSet presAssocID="{6A15F1C0-3645-4556-8255-78ABFD390711}" presName="connTx" presStyleLbl="parChTrans1D2" presStyleIdx="0" presStyleCnt="2"/>
      <dgm:spPr/>
    </dgm:pt>
    <dgm:pt modelId="{14ED619F-59CD-4A56-AB72-677DD1BD9FBD}" type="pres">
      <dgm:prSet presAssocID="{191E8321-537A-40C3-B2E8-67233CDD28FB}" presName="Name30" presStyleCnt="0"/>
      <dgm:spPr/>
    </dgm:pt>
    <dgm:pt modelId="{3445F74C-7B78-44AC-A078-630C4AB52F1B}" type="pres">
      <dgm:prSet presAssocID="{191E8321-537A-40C3-B2E8-67233CDD28FB}" presName="level2Shape" presStyleLbl="node2" presStyleIdx="0" presStyleCnt="2"/>
      <dgm:spPr/>
      <dgm:t>
        <a:bodyPr/>
        <a:lstStyle/>
        <a:p>
          <a:endParaRPr lang="el-GR"/>
        </a:p>
      </dgm:t>
    </dgm:pt>
    <dgm:pt modelId="{90B4A9B6-5666-42C8-8E81-F4320FFC3DC9}" type="pres">
      <dgm:prSet presAssocID="{191E8321-537A-40C3-B2E8-67233CDD28FB}" presName="hierChild3" presStyleCnt="0"/>
      <dgm:spPr/>
    </dgm:pt>
    <dgm:pt modelId="{24D21256-2C2E-4482-9DB4-E95A5FE0EA97}" type="pres">
      <dgm:prSet presAssocID="{BB8D2C2A-7BF0-4AAD-9B17-86E86CEBD926}" presName="Name25" presStyleLbl="parChTrans1D3" presStyleIdx="0" presStyleCnt="4"/>
      <dgm:spPr/>
    </dgm:pt>
    <dgm:pt modelId="{8E75FBB5-4457-490F-98B8-601291049739}" type="pres">
      <dgm:prSet presAssocID="{BB8D2C2A-7BF0-4AAD-9B17-86E86CEBD926}" presName="connTx" presStyleLbl="parChTrans1D3" presStyleIdx="0" presStyleCnt="4"/>
      <dgm:spPr/>
    </dgm:pt>
    <dgm:pt modelId="{446039F2-0B37-4B8A-AF61-C3C0FB3F6BA3}" type="pres">
      <dgm:prSet presAssocID="{D12A5A88-D556-4FA8-913E-99014AD88EFE}" presName="Name30" presStyleCnt="0"/>
      <dgm:spPr/>
    </dgm:pt>
    <dgm:pt modelId="{4A752EBD-AF03-4979-B4F9-16CC98741BE4}" type="pres">
      <dgm:prSet presAssocID="{D12A5A88-D556-4FA8-913E-99014AD88EFE}" presName="level2Shape" presStyleLbl="node3" presStyleIdx="0" presStyleCnt="4"/>
      <dgm:spPr/>
      <dgm:t>
        <a:bodyPr/>
        <a:lstStyle/>
        <a:p>
          <a:endParaRPr lang="el-GR"/>
        </a:p>
      </dgm:t>
    </dgm:pt>
    <dgm:pt modelId="{E3CF4BF8-8A67-4231-A475-AD1FA2F04CC1}" type="pres">
      <dgm:prSet presAssocID="{D12A5A88-D556-4FA8-913E-99014AD88EFE}" presName="hierChild3" presStyleCnt="0"/>
      <dgm:spPr/>
    </dgm:pt>
    <dgm:pt modelId="{C5E4DC83-5F9D-4B97-8571-9A771D0D9699}" type="pres">
      <dgm:prSet presAssocID="{B2838A76-9240-4931-BED9-6B9D4C56A6A9}" presName="Name25" presStyleLbl="parChTrans1D3" presStyleIdx="1" presStyleCnt="4"/>
      <dgm:spPr/>
    </dgm:pt>
    <dgm:pt modelId="{6096FF89-2994-45C2-B9CA-8072695AC092}" type="pres">
      <dgm:prSet presAssocID="{B2838A76-9240-4931-BED9-6B9D4C56A6A9}" presName="connTx" presStyleLbl="parChTrans1D3" presStyleIdx="1" presStyleCnt="4"/>
      <dgm:spPr/>
    </dgm:pt>
    <dgm:pt modelId="{B1862534-2FCD-415F-8786-507DED8E04DE}" type="pres">
      <dgm:prSet presAssocID="{9AB51EF6-9984-4A86-BE74-6D5FB4D52E2A}" presName="Name30" presStyleCnt="0"/>
      <dgm:spPr/>
    </dgm:pt>
    <dgm:pt modelId="{A255152E-0A6B-4CEB-934B-6FC58A3C3244}" type="pres">
      <dgm:prSet presAssocID="{9AB51EF6-9984-4A86-BE74-6D5FB4D52E2A}" presName="level2Shape" presStyleLbl="node3" presStyleIdx="1" presStyleCnt="4"/>
      <dgm:spPr/>
      <dgm:t>
        <a:bodyPr/>
        <a:lstStyle/>
        <a:p>
          <a:endParaRPr lang="el-GR"/>
        </a:p>
      </dgm:t>
    </dgm:pt>
    <dgm:pt modelId="{72FE964A-8E9B-4036-87DF-1E140AE647F9}" type="pres">
      <dgm:prSet presAssocID="{9AB51EF6-9984-4A86-BE74-6D5FB4D52E2A}" presName="hierChild3" presStyleCnt="0"/>
      <dgm:spPr/>
    </dgm:pt>
    <dgm:pt modelId="{2CB06803-A65C-4437-8C48-A05D1BB8C1B1}" type="pres">
      <dgm:prSet presAssocID="{ED3D3061-1BAC-422A-A0F6-73BFA6E51632}" presName="Name25" presStyleLbl="parChTrans1D2" presStyleIdx="1" presStyleCnt="2"/>
      <dgm:spPr/>
    </dgm:pt>
    <dgm:pt modelId="{191AD5FE-D3CD-46C0-9D18-2159469F769E}" type="pres">
      <dgm:prSet presAssocID="{ED3D3061-1BAC-422A-A0F6-73BFA6E51632}" presName="connTx" presStyleLbl="parChTrans1D2" presStyleIdx="1" presStyleCnt="2"/>
      <dgm:spPr/>
    </dgm:pt>
    <dgm:pt modelId="{0DB54D09-B0F4-4391-B13D-6643BF04F53D}" type="pres">
      <dgm:prSet presAssocID="{54E79B80-0A23-42FC-A2B4-B29596F19551}" presName="Name30" presStyleCnt="0"/>
      <dgm:spPr/>
    </dgm:pt>
    <dgm:pt modelId="{930233F8-D7F0-48E8-9042-4C968B013A26}" type="pres">
      <dgm:prSet presAssocID="{54E79B80-0A23-42FC-A2B4-B29596F19551}" presName="level2Shape" presStyleLbl="node2" presStyleIdx="1" presStyleCnt="2"/>
      <dgm:spPr/>
      <dgm:t>
        <a:bodyPr/>
        <a:lstStyle/>
        <a:p>
          <a:endParaRPr lang="el-GR"/>
        </a:p>
      </dgm:t>
    </dgm:pt>
    <dgm:pt modelId="{31E63930-CB04-4151-BC83-F8F014D0933E}" type="pres">
      <dgm:prSet presAssocID="{54E79B80-0A23-42FC-A2B4-B29596F19551}" presName="hierChild3" presStyleCnt="0"/>
      <dgm:spPr/>
    </dgm:pt>
    <dgm:pt modelId="{DB2AD2B0-1596-48BC-8472-21F252B32F73}" type="pres">
      <dgm:prSet presAssocID="{96965DBA-8646-42AA-81AB-1890F26F574E}" presName="Name25" presStyleLbl="parChTrans1D3" presStyleIdx="2" presStyleCnt="4"/>
      <dgm:spPr/>
    </dgm:pt>
    <dgm:pt modelId="{83B6A7E7-F100-47CF-B93B-D36CAB26324A}" type="pres">
      <dgm:prSet presAssocID="{96965DBA-8646-42AA-81AB-1890F26F574E}" presName="connTx" presStyleLbl="parChTrans1D3" presStyleIdx="2" presStyleCnt="4"/>
      <dgm:spPr/>
    </dgm:pt>
    <dgm:pt modelId="{5245CA28-B4D0-4605-A671-46AA6D7E4841}" type="pres">
      <dgm:prSet presAssocID="{5AE159EF-5D82-4EC7-B7CD-DE2E265BC8C8}" presName="Name30" presStyleCnt="0"/>
      <dgm:spPr/>
    </dgm:pt>
    <dgm:pt modelId="{7C8A41F0-1543-4692-BD69-635638E96175}" type="pres">
      <dgm:prSet presAssocID="{5AE159EF-5D82-4EC7-B7CD-DE2E265BC8C8}" presName="level2Shape" presStyleLbl="node3" presStyleIdx="2" presStyleCnt="4" custLinFactNeighborX="687" custLinFactNeighborY="-7434"/>
      <dgm:spPr/>
    </dgm:pt>
    <dgm:pt modelId="{F2DA6B24-76F6-41F6-8DD4-92A4BB1F7946}" type="pres">
      <dgm:prSet presAssocID="{5AE159EF-5D82-4EC7-B7CD-DE2E265BC8C8}" presName="hierChild3" presStyleCnt="0"/>
      <dgm:spPr/>
    </dgm:pt>
    <dgm:pt modelId="{42E7151B-D4FA-4263-99E2-586F1494532A}" type="pres">
      <dgm:prSet presAssocID="{0F475264-AB3D-4995-9B82-FE40912A8FAD}" presName="Name25" presStyleLbl="parChTrans1D3" presStyleIdx="3" presStyleCnt="4"/>
      <dgm:spPr/>
    </dgm:pt>
    <dgm:pt modelId="{60312216-EF75-4FAA-BC2E-CAA7D0AD3665}" type="pres">
      <dgm:prSet presAssocID="{0F475264-AB3D-4995-9B82-FE40912A8FAD}" presName="connTx" presStyleLbl="parChTrans1D3" presStyleIdx="3" presStyleCnt="4"/>
      <dgm:spPr/>
    </dgm:pt>
    <dgm:pt modelId="{1117A688-345E-4ED4-9252-40BE29D90CAF}" type="pres">
      <dgm:prSet presAssocID="{7DFCD50E-D240-421E-B254-497B1F0DDA98}" presName="Name30" presStyleCnt="0"/>
      <dgm:spPr/>
    </dgm:pt>
    <dgm:pt modelId="{3C0BAE63-CE64-4145-B030-E36863D593A7}" type="pres">
      <dgm:prSet presAssocID="{7DFCD50E-D240-421E-B254-497B1F0DDA98}" presName="level2Shape" presStyleLbl="node3" presStyleIdx="3" presStyleCnt="4"/>
      <dgm:spPr/>
      <dgm:t>
        <a:bodyPr/>
        <a:lstStyle/>
        <a:p>
          <a:endParaRPr lang="el-GR"/>
        </a:p>
      </dgm:t>
    </dgm:pt>
    <dgm:pt modelId="{F0154501-F212-482F-9CC2-DCC346CE1B17}" type="pres">
      <dgm:prSet presAssocID="{7DFCD50E-D240-421E-B254-497B1F0DDA98}" presName="hierChild3" presStyleCnt="0"/>
      <dgm:spPr/>
    </dgm:pt>
    <dgm:pt modelId="{649476C0-FCFA-4EB3-96F9-DA43DB19CBD4}" type="pres">
      <dgm:prSet presAssocID="{EE9628E9-1C6A-455E-8F51-2F102481E622}" presName="bgShapesFlow" presStyleCnt="0"/>
      <dgm:spPr/>
    </dgm:pt>
    <dgm:pt modelId="{FCA354F9-BDC9-4DA8-8E4E-6369DD306824}" type="pres">
      <dgm:prSet presAssocID="{37868099-023D-4D2A-A497-19FF573A0F94}" presName="rectComp" presStyleCnt="0"/>
      <dgm:spPr/>
    </dgm:pt>
    <dgm:pt modelId="{D1E3CFB4-832D-4A68-909F-94F771BDC384}" type="pres">
      <dgm:prSet presAssocID="{37868099-023D-4D2A-A497-19FF573A0F94}" presName="bgRect" presStyleLbl="bgShp" presStyleIdx="0" presStyleCnt="3"/>
      <dgm:spPr/>
    </dgm:pt>
    <dgm:pt modelId="{E1395FEF-F9F9-4ACB-A697-03F4A06D90A3}" type="pres">
      <dgm:prSet presAssocID="{37868099-023D-4D2A-A497-19FF573A0F94}" presName="bgRectTx" presStyleLbl="bgShp" presStyleIdx="0" presStyleCnt="3">
        <dgm:presLayoutVars>
          <dgm:bulletEnabled val="1"/>
        </dgm:presLayoutVars>
      </dgm:prSet>
      <dgm:spPr/>
    </dgm:pt>
    <dgm:pt modelId="{3E7332FC-5CDD-4FBD-8243-D21F15F147F8}" type="pres">
      <dgm:prSet presAssocID="{37868099-023D-4D2A-A497-19FF573A0F94}" presName="spComp" presStyleCnt="0"/>
      <dgm:spPr/>
    </dgm:pt>
    <dgm:pt modelId="{A4DB8338-91A2-4C9C-A24C-AF65015AD646}" type="pres">
      <dgm:prSet presAssocID="{37868099-023D-4D2A-A497-19FF573A0F94}" presName="hSp" presStyleCnt="0"/>
      <dgm:spPr/>
    </dgm:pt>
    <dgm:pt modelId="{7FE4C959-E09B-4E31-AA92-07EAA09F093D}" type="pres">
      <dgm:prSet presAssocID="{D99B6EC7-BA05-4F7F-8FD3-5CF49FB7320D}" presName="rectComp" presStyleCnt="0"/>
      <dgm:spPr/>
    </dgm:pt>
    <dgm:pt modelId="{F41D73C0-D30B-435B-AA29-E13CDD2FC7EF}" type="pres">
      <dgm:prSet presAssocID="{D99B6EC7-BA05-4F7F-8FD3-5CF49FB7320D}" presName="bgRect" presStyleLbl="bgShp" presStyleIdx="1" presStyleCnt="3"/>
      <dgm:spPr/>
    </dgm:pt>
    <dgm:pt modelId="{AA21B18E-AF3F-4DB9-867F-7B29D6857D53}" type="pres">
      <dgm:prSet presAssocID="{D99B6EC7-BA05-4F7F-8FD3-5CF49FB7320D}" presName="bgRectTx" presStyleLbl="bgShp" presStyleIdx="1" presStyleCnt="3">
        <dgm:presLayoutVars>
          <dgm:bulletEnabled val="1"/>
        </dgm:presLayoutVars>
      </dgm:prSet>
      <dgm:spPr/>
    </dgm:pt>
    <dgm:pt modelId="{71C958DC-9E81-46DD-89C9-BC8C43FE9C85}" type="pres">
      <dgm:prSet presAssocID="{D99B6EC7-BA05-4F7F-8FD3-5CF49FB7320D}" presName="spComp" presStyleCnt="0"/>
      <dgm:spPr/>
    </dgm:pt>
    <dgm:pt modelId="{B3BA79CE-1EB1-4D85-B8AD-E4011674C278}" type="pres">
      <dgm:prSet presAssocID="{D99B6EC7-BA05-4F7F-8FD3-5CF49FB7320D}" presName="hSp" presStyleCnt="0"/>
      <dgm:spPr/>
    </dgm:pt>
    <dgm:pt modelId="{CC6196F6-C8B5-4892-B209-E0C72487B72E}" type="pres">
      <dgm:prSet presAssocID="{288C2724-7258-4A6E-91B1-43BE9D31C268}" presName="rectComp" presStyleCnt="0"/>
      <dgm:spPr/>
    </dgm:pt>
    <dgm:pt modelId="{42A2168C-5AE5-4D63-A720-8E070231F937}" type="pres">
      <dgm:prSet presAssocID="{288C2724-7258-4A6E-91B1-43BE9D31C268}" presName="bgRect" presStyleLbl="bgShp" presStyleIdx="2" presStyleCnt="3"/>
      <dgm:spPr/>
      <dgm:t>
        <a:bodyPr/>
        <a:lstStyle/>
        <a:p>
          <a:endParaRPr lang="el-GR"/>
        </a:p>
      </dgm:t>
    </dgm:pt>
    <dgm:pt modelId="{685068CB-1E4D-4EA7-8DFB-B8DFC06118AD}" type="pres">
      <dgm:prSet presAssocID="{288C2724-7258-4A6E-91B1-43BE9D31C268}" presName="bgRectTx" presStyleLbl="bgShp" presStyleIdx="2" presStyleCnt="3">
        <dgm:presLayoutVars>
          <dgm:bulletEnabled val="1"/>
        </dgm:presLayoutVars>
      </dgm:prSet>
      <dgm:spPr/>
      <dgm:t>
        <a:bodyPr/>
        <a:lstStyle/>
        <a:p>
          <a:endParaRPr lang="el-GR"/>
        </a:p>
      </dgm:t>
    </dgm:pt>
  </dgm:ptLst>
  <dgm:cxnLst>
    <dgm:cxn modelId="{B62E0C7F-F9C7-4FF8-AC6C-9C6B5D727AF2}" srcId="{191E8321-537A-40C3-B2E8-67233CDD28FB}" destId="{D12A5A88-D556-4FA8-913E-99014AD88EFE}" srcOrd="0" destOrd="0" parTransId="{BB8D2C2A-7BF0-4AAD-9B17-86E86CEBD926}" sibTransId="{CA4E5955-E76A-4923-9D59-F0E1B9032FD0}"/>
    <dgm:cxn modelId="{D382A560-9DA3-48FD-A6B1-F87FE78AB138}" type="presOf" srcId="{6A15F1C0-3645-4556-8255-78ABFD390711}" destId="{9090A0DE-B4B4-4C18-A77C-925C895ABD63}" srcOrd="0" destOrd="0" presId="urn:microsoft.com/office/officeart/2005/8/layout/hierarchy5"/>
    <dgm:cxn modelId="{FC0E1343-3747-425C-B9D0-11EBF88611A4}" type="presOf" srcId="{BB8D2C2A-7BF0-4AAD-9B17-86E86CEBD926}" destId="{24D21256-2C2E-4482-9DB4-E95A5FE0EA97}" srcOrd="0" destOrd="0" presId="urn:microsoft.com/office/officeart/2005/8/layout/hierarchy5"/>
    <dgm:cxn modelId="{1389B3A8-46EB-4206-BA1C-0851FFD452C0}" type="presOf" srcId="{288C2724-7258-4A6E-91B1-43BE9D31C268}" destId="{42A2168C-5AE5-4D63-A720-8E070231F937}" srcOrd="0" destOrd="0" presId="urn:microsoft.com/office/officeart/2005/8/layout/hierarchy5"/>
    <dgm:cxn modelId="{71178671-3391-4CFB-B256-A118CD363220}" srcId="{EE9628E9-1C6A-455E-8F51-2F102481E622}" destId="{288C2724-7258-4A6E-91B1-43BE9D31C268}" srcOrd="3" destOrd="0" parTransId="{53AA927A-DDA0-46A7-A1BF-7161539BDA78}" sibTransId="{2E5BE4A8-619D-4201-9C35-B21F9130B5A8}"/>
    <dgm:cxn modelId="{754DA9B8-99CF-4F33-8D8B-B76F7EFE751B}" type="presOf" srcId="{37868099-023D-4D2A-A497-19FF573A0F94}" destId="{E1395FEF-F9F9-4ACB-A697-03F4A06D90A3}" srcOrd="1" destOrd="0" presId="urn:microsoft.com/office/officeart/2005/8/layout/hierarchy5"/>
    <dgm:cxn modelId="{349FD109-8C95-4C9C-9480-FCC25953149C}" type="presOf" srcId="{B2838A76-9240-4931-BED9-6B9D4C56A6A9}" destId="{6096FF89-2994-45C2-B9CA-8072695AC092}" srcOrd="1" destOrd="0" presId="urn:microsoft.com/office/officeart/2005/8/layout/hierarchy5"/>
    <dgm:cxn modelId="{B9F06476-4034-4FBF-B823-19B23F00A4F8}" srcId="{EE9628E9-1C6A-455E-8F51-2F102481E622}" destId="{37868099-023D-4D2A-A497-19FF573A0F94}" srcOrd="1" destOrd="0" parTransId="{845F6E3B-3B7B-4895-A43C-85693C5FE459}" sibTransId="{BCC1791E-40B0-4876-B1A0-F4ED8C24D043}"/>
    <dgm:cxn modelId="{9DE315A5-43B9-4A6F-A200-DF90EF219A5E}" type="presOf" srcId="{EE9628E9-1C6A-455E-8F51-2F102481E622}" destId="{05976660-C2D1-4EA2-9466-AC46369D54E9}" srcOrd="0" destOrd="0" presId="urn:microsoft.com/office/officeart/2005/8/layout/hierarchy5"/>
    <dgm:cxn modelId="{CCEF6962-4D5B-46A3-B854-8CE16294D0AE}" srcId="{EE9628E9-1C6A-455E-8F51-2F102481E622}" destId="{866C4689-F444-4B9F-8451-092E47B015FB}" srcOrd="0" destOrd="0" parTransId="{880C5734-D615-4F1B-8DC3-92DB113A85BB}" sibTransId="{CB111018-B7F6-4A8E-B704-59CD1D65B4E2}"/>
    <dgm:cxn modelId="{59DCD974-E3BF-4449-8DF6-AEC27CDA3C23}" type="presOf" srcId="{D99B6EC7-BA05-4F7F-8FD3-5CF49FB7320D}" destId="{AA21B18E-AF3F-4DB9-867F-7B29D6857D53}" srcOrd="1" destOrd="0" presId="urn:microsoft.com/office/officeart/2005/8/layout/hierarchy5"/>
    <dgm:cxn modelId="{E18B8393-A0B3-46B0-866D-CECE6ABC3E5D}" srcId="{EE9628E9-1C6A-455E-8F51-2F102481E622}" destId="{D99B6EC7-BA05-4F7F-8FD3-5CF49FB7320D}" srcOrd="2" destOrd="0" parTransId="{FCFCFBAD-231E-403D-85E1-87EFADB74D94}" sibTransId="{B37A395F-4F3F-47AB-8D3F-12983657D269}"/>
    <dgm:cxn modelId="{DED08737-29E1-4C40-9841-BF47DA516083}" type="presOf" srcId="{D99B6EC7-BA05-4F7F-8FD3-5CF49FB7320D}" destId="{F41D73C0-D30B-435B-AA29-E13CDD2FC7EF}" srcOrd="0" destOrd="0" presId="urn:microsoft.com/office/officeart/2005/8/layout/hierarchy5"/>
    <dgm:cxn modelId="{66E440D0-C395-4455-B60D-21143D3ED9E0}" type="presOf" srcId="{37868099-023D-4D2A-A497-19FF573A0F94}" destId="{D1E3CFB4-832D-4A68-909F-94F771BDC384}" srcOrd="0" destOrd="0" presId="urn:microsoft.com/office/officeart/2005/8/layout/hierarchy5"/>
    <dgm:cxn modelId="{FD5B7B71-B9A5-4D57-A5A0-71287A8C7BB2}" type="presOf" srcId="{6A15F1C0-3645-4556-8255-78ABFD390711}" destId="{FBA96BE2-78A9-4FAA-B030-9E9D1E470441}" srcOrd="1" destOrd="0" presId="urn:microsoft.com/office/officeart/2005/8/layout/hierarchy5"/>
    <dgm:cxn modelId="{AF33EDA2-237D-4A30-8291-1EAED62E8DFC}" type="presOf" srcId="{54E79B80-0A23-42FC-A2B4-B29596F19551}" destId="{930233F8-D7F0-48E8-9042-4C968B013A26}" srcOrd="0" destOrd="0" presId="urn:microsoft.com/office/officeart/2005/8/layout/hierarchy5"/>
    <dgm:cxn modelId="{4D0D97F5-81C6-4485-B156-C5D1EF50671E}" type="presOf" srcId="{D12A5A88-D556-4FA8-913E-99014AD88EFE}" destId="{4A752EBD-AF03-4979-B4F9-16CC98741BE4}" srcOrd="0" destOrd="0" presId="urn:microsoft.com/office/officeart/2005/8/layout/hierarchy5"/>
    <dgm:cxn modelId="{BECED609-01CC-4A6F-84D3-8D67AB47614E}" srcId="{54E79B80-0A23-42FC-A2B4-B29596F19551}" destId="{5AE159EF-5D82-4EC7-B7CD-DE2E265BC8C8}" srcOrd="0" destOrd="0" parTransId="{96965DBA-8646-42AA-81AB-1890F26F574E}" sibTransId="{3ACE9B0F-133A-4902-88D1-6908C87A6448}"/>
    <dgm:cxn modelId="{FC53D429-0B0E-47F4-9A81-400915E74EE8}" type="presOf" srcId="{7DFCD50E-D240-421E-B254-497B1F0DDA98}" destId="{3C0BAE63-CE64-4145-B030-E36863D593A7}" srcOrd="0" destOrd="0" presId="urn:microsoft.com/office/officeart/2005/8/layout/hierarchy5"/>
    <dgm:cxn modelId="{613C5B3D-9D69-4D34-B7E5-C2396009EED3}" srcId="{54E79B80-0A23-42FC-A2B4-B29596F19551}" destId="{7DFCD50E-D240-421E-B254-497B1F0DDA98}" srcOrd="1" destOrd="0" parTransId="{0F475264-AB3D-4995-9B82-FE40912A8FAD}" sibTransId="{19E5E10A-5DC7-4A31-8B17-C590E46520EE}"/>
    <dgm:cxn modelId="{B7336677-2524-45E5-939F-CA66C6DF571B}" srcId="{866C4689-F444-4B9F-8451-092E47B015FB}" destId="{54E79B80-0A23-42FC-A2B4-B29596F19551}" srcOrd="1" destOrd="0" parTransId="{ED3D3061-1BAC-422A-A0F6-73BFA6E51632}" sibTransId="{CB5536B9-704E-48EF-8B3F-0208C63A12D0}"/>
    <dgm:cxn modelId="{BC023DDF-118E-4C93-998A-3CED8A0B3E25}" type="presOf" srcId="{9AB51EF6-9984-4A86-BE74-6D5FB4D52E2A}" destId="{A255152E-0A6B-4CEB-934B-6FC58A3C3244}" srcOrd="0" destOrd="0" presId="urn:microsoft.com/office/officeart/2005/8/layout/hierarchy5"/>
    <dgm:cxn modelId="{964D2F49-2126-4ED7-A8F2-978B4EB139E9}" type="presOf" srcId="{866C4689-F444-4B9F-8451-092E47B015FB}" destId="{123CCBD5-4438-4F9F-8589-C12596A7FA0C}" srcOrd="0" destOrd="0" presId="urn:microsoft.com/office/officeart/2005/8/layout/hierarchy5"/>
    <dgm:cxn modelId="{F1435A91-7BAC-4355-8B76-437B4557E8FC}" type="presOf" srcId="{ED3D3061-1BAC-422A-A0F6-73BFA6E51632}" destId="{191AD5FE-D3CD-46C0-9D18-2159469F769E}" srcOrd="1" destOrd="0" presId="urn:microsoft.com/office/officeart/2005/8/layout/hierarchy5"/>
    <dgm:cxn modelId="{C1933C57-0FDB-471A-B085-BF528D67435A}" type="presOf" srcId="{0F475264-AB3D-4995-9B82-FE40912A8FAD}" destId="{42E7151B-D4FA-4263-99E2-586F1494532A}" srcOrd="0" destOrd="0" presId="urn:microsoft.com/office/officeart/2005/8/layout/hierarchy5"/>
    <dgm:cxn modelId="{2DAB3EC2-D033-41FD-BA2F-49D7D4B20C0F}" type="presOf" srcId="{B2838A76-9240-4931-BED9-6B9D4C56A6A9}" destId="{C5E4DC83-5F9D-4B97-8571-9A771D0D9699}" srcOrd="0" destOrd="0" presId="urn:microsoft.com/office/officeart/2005/8/layout/hierarchy5"/>
    <dgm:cxn modelId="{53100B91-D3C8-44A0-B407-29B95082DF3E}" type="presOf" srcId="{BB8D2C2A-7BF0-4AAD-9B17-86E86CEBD926}" destId="{8E75FBB5-4457-490F-98B8-601291049739}" srcOrd="1" destOrd="0" presId="urn:microsoft.com/office/officeart/2005/8/layout/hierarchy5"/>
    <dgm:cxn modelId="{72BF1AD6-D8E5-4A75-A793-7B66F2ABE10C}" type="presOf" srcId="{0F475264-AB3D-4995-9B82-FE40912A8FAD}" destId="{60312216-EF75-4FAA-BC2E-CAA7D0AD3665}" srcOrd="1" destOrd="0" presId="urn:microsoft.com/office/officeart/2005/8/layout/hierarchy5"/>
    <dgm:cxn modelId="{2DBAA246-C893-4497-B6A5-A42B361C8823}" srcId="{866C4689-F444-4B9F-8451-092E47B015FB}" destId="{191E8321-537A-40C3-B2E8-67233CDD28FB}" srcOrd="0" destOrd="0" parTransId="{6A15F1C0-3645-4556-8255-78ABFD390711}" sibTransId="{3ECB48CD-82A1-4AEA-97A4-B9AEFFAB7657}"/>
    <dgm:cxn modelId="{184F6061-ACB4-49A1-A98D-B8CED7487B38}" type="presOf" srcId="{288C2724-7258-4A6E-91B1-43BE9D31C268}" destId="{685068CB-1E4D-4EA7-8DFB-B8DFC06118AD}" srcOrd="1" destOrd="0" presId="urn:microsoft.com/office/officeart/2005/8/layout/hierarchy5"/>
    <dgm:cxn modelId="{F22D5C15-BADF-498C-8B01-430D352B9EBB}" type="presOf" srcId="{96965DBA-8646-42AA-81AB-1890F26F574E}" destId="{DB2AD2B0-1596-48BC-8472-21F252B32F73}" srcOrd="0" destOrd="0" presId="urn:microsoft.com/office/officeart/2005/8/layout/hierarchy5"/>
    <dgm:cxn modelId="{706C3DCA-616A-4E4C-B408-DE368BBFED18}" type="presOf" srcId="{191E8321-537A-40C3-B2E8-67233CDD28FB}" destId="{3445F74C-7B78-44AC-A078-630C4AB52F1B}" srcOrd="0" destOrd="0" presId="urn:microsoft.com/office/officeart/2005/8/layout/hierarchy5"/>
    <dgm:cxn modelId="{04DB0F39-8B83-443B-B83F-A7C61F74FE11}" type="presOf" srcId="{ED3D3061-1BAC-422A-A0F6-73BFA6E51632}" destId="{2CB06803-A65C-4437-8C48-A05D1BB8C1B1}" srcOrd="0" destOrd="0" presId="urn:microsoft.com/office/officeart/2005/8/layout/hierarchy5"/>
    <dgm:cxn modelId="{0252278A-DA46-485F-AB5B-8A9837CCB61A}" type="presOf" srcId="{96965DBA-8646-42AA-81AB-1890F26F574E}" destId="{83B6A7E7-F100-47CF-B93B-D36CAB26324A}" srcOrd="1" destOrd="0" presId="urn:microsoft.com/office/officeart/2005/8/layout/hierarchy5"/>
    <dgm:cxn modelId="{2F124C92-5FA2-466E-8982-D601CBC9BAF8}" type="presOf" srcId="{5AE159EF-5D82-4EC7-B7CD-DE2E265BC8C8}" destId="{7C8A41F0-1543-4692-BD69-635638E96175}" srcOrd="0" destOrd="0" presId="urn:microsoft.com/office/officeart/2005/8/layout/hierarchy5"/>
    <dgm:cxn modelId="{28F8E80D-1F8D-4D3F-852C-600F1106D824}" srcId="{191E8321-537A-40C3-B2E8-67233CDD28FB}" destId="{9AB51EF6-9984-4A86-BE74-6D5FB4D52E2A}" srcOrd="1" destOrd="0" parTransId="{B2838A76-9240-4931-BED9-6B9D4C56A6A9}" sibTransId="{2E96ECD5-A8FE-4217-8A4F-F8DCE5C654F7}"/>
    <dgm:cxn modelId="{267F6817-9300-4CD3-A3A5-90724B10155C}" type="presParOf" srcId="{05976660-C2D1-4EA2-9466-AC46369D54E9}" destId="{CA0B08EE-1FAF-4A1D-A6CE-3F8BD7662B27}" srcOrd="0" destOrd="0" presId="urn:microsoft.com/office/officeart/2005/8/layout/hierarchy5"/>
    <dgm:cxn modelId="{8E125895-7E15-40A0-81AD-7750C74CCF2E}" type="presParOf" srcId="{CA0B08EE-1FAF-4A1D-A6CE-3F8BD7662B27}" destId="{8FA71DEA-1F61-4A97-9E3D-FC7F9C116368}" srcOrd="0" destOrd="0" presId="urn:microsoft.com/office/officeart/2005/8/layout/hierarchy5"/>
    <dgm:cxn modelId="{248DE8D6-4A25-4326-BE42-BBAD533D912A}" type="presParOf" srcId="{CA0B08EE-1FAF-4A1D-A6CE-3F8BD7662B27}" destId="{51481386-4EE5-45BA-8A9E-B36E326BAC64}" srcOrd="1" destOrd="0" presId="urn:microsoft.com/office/officeart/2005/8/layout/hierarchy5"/>
    <dgm:cxn modelId="{A4088F33-82EB-4171-A4E0-6D14FEE0AC8F}" type="presParOf" srcId="{51481386-4EE5-45BA-8A9E-B36E326BAC64}" destId="{1506A15C-5060-47EE-92F8-6703BD8BBFF1}" srcOrd="0" destOrd="0" presId="urn:microsoft.com/office/officeart/2005/8/layout/hierarchy5"/>
    <dgm:cxn modelId="{40E58044-8040-407A-8F8A-B51167F78AE2}" type="presParOf" srcId="{1506A15C-5060-47EE-92F8-6703BD8BBFF1}" destId="{123CCBD5-4438-4F9F-8589-C12596A7FA0C}" srcOrd="0" destOrd="0" presId="urn:microsoft.com/office/officeart/2005/8/layout/hierarchy5"/>
    <dgm:cxn modelId="{2D22C43E-7904-48F9-B238-954F0B56F389}" type="presParOf" srcId="{1506A15C-5060-47EE-92F8-6703BD8BBFF1}" destId="{6DBC3E42-7920-48A1-9106-B336E9C5F47B}" srcOrd="1" destOrd="0" presId="urn:microsoft.com/office/officeart/2005/8/layout/hierarchy5"/>
    <dgm:cxn modelId="{516693CB-B3B5-45CB-84B2-B635861F838C}" type="presParOf" srcId="{6DBC3E42-7920-48A1-9106-B336E9C5F47B}" destId="{9090A0DE-B4B4-4C18-A77C-925C895ABD63}" srcOrd="0" destOrd="0" presId="urn:microsoft.com/office/officeart/2005/8/layout/hierarchy5"/>
    <dgm:cxn modelId="{A43CD100-106F-4E56-BECB-71236D967F66}" type="presParOf" srcId="{9090A0DE-B4B4-4C18-A77C-925C895ABD63}" destId="{FBA96BE2-78A9-4FAA-B030-9E9D1E470441}" srcOrd="0" destOrd="0" presId="urn:microsoft.com/office/officeart/2005/8/layout/hierarchy5"/>
    <dgm:cxn modelId="{D153E939-B8AC-427B-A336-FF82454C759A}" type="presParOf" srcId="{6DBC3E42-7920-48A1-9106-B336E9C5F47B}" destId="{14ED619F-59CD-4A56-AB72-677DD1BD9FBD}" srcOrd="1" destOrd="0" presId="urn:microsoft.com/office/officeart/2005/8/layout/hierarchy5"/>
    <dgm:cxn modelId="{140E1AA1-90E6-4801-B038-6A32A8D9266D}" type="presParOf" srcId="{14ED619F-59CD-4A56-AB72-677DD1BD9FBD}" destId="{3445F74C-7B78-44AC-A078-630C4AB52F1B}" srcOrd="0" destOrd="0" presId="urn:microsoft.com/office/officeart/2005/8/layout/hierarchy5"/>
    <dgm:cxn modelId="{1184E677-5315-43B6-A0E5-46E37816775C}" type="presParOf" srcId="{14ED619F-59CD-4A56-AB72-677DD1BD9FBD}" destId="{90B4A9B6-5666-42C8-8E81-F4320FFC3DC9}" srcOrd="1" destOrd="0" presId="urn:microsoft.com/office/officeart/2005/8/layout/hierarchy5"/>
    <dgm:cxn modelId="{742861F0-8E81-4388-A55B-F0571E2B5B76}" type="presParOf" srcId="{90B4A9B6-5666-42C8-8E81-F4320FFC3DC9}" destId="{24D21256-2C2E-4482-9DB4-E95A5FE0EA97}" srcOrd="0" destOrd="0" presId="urn:microsoft.com/office/officeart/2005/8/layout/hierarchy5"/>
    <dgm:cxn modelId="{55008681-0982-455E-A4E9-9736329FA779}" type="presParOf" srcId="{24D21256-2C2E-4482-9DB4-E95A5FE0EA97}" destId="{8E75FBB5-4457-490F-98B8-601291049739}" srcOrd="0" destOrd="0" presId="urn:microsoft.com/office/officeart/2005/8/layout/hierarchy5"/>
    <dgm:cxn modelId="{BC7686A5-7A6A-49B7-B07F-5C654F2BFDD7}" type="presParOf" srcId="{90B4A9B6-5666-42C8-8E81-F4320FFC3DC9}" destId="{446039F2-0B37-4B8A-AF61-C3C0FB3F6BA3}" srcOrd="1" destOrd="0" presId="urn:microsoft.com/office/officeart/2005/8/layout/hierarchy5"/>
    <dgm:cxn modelId="{62CB0BEF-D1F2-4607-B701-1B9B081C4E13}" type="presParOf" srcId="{446039F2-0B37-4B8A-AF61-C3C0FB3F6BA3}" destId="{4A752EBD-AF03-4979-B4F9-16CC98741BE4}" srcOrd="0" destOrd="0" presId="urn:microsoft.com/office/officeart/2005/8/layout/hierarchy5"/>
    <dgm:cxn modelId="{432CE1B9-9118-4EE1-BD16-6DE7A567BBA3}" type="presParOf" srcId="{446039F2-0B37-4B8A-AF61-C3C0FB3F6BA3}" destId="{E3CF4BF8-8A67-4231-A475-AD1FA2F04CC1}" srcOrd="1" destOrd="0" presId="urn:microsoft.com/office/officeart/2005/8/layout/hierarchy5"/>
    <dgm:cxn modelId="{3FBEC723-2334-4BF7-9E28-71879C9A97E5}" type="presParOf" srcId="{90B4A9B6-5666-42C8-8E81-F4320FFC3DC9}" destId="{C5E4DC83-5F9D-4B97-8571-9A771D0D9699}" srcOrd="2" destOrd="0" presId="urn:microsoft.com/office/officeart/2005/8/layout/hierarchy5"/>
    <dgm:cxn modelId="{8AA7C109-0421-42B8-9BC4-112091458A72}" type="presParOf" srcId="{C5E4DC83-5F9D-4B97-8571-9A771D0D9699}" destId="{6096FF89-2994-45C2-B9CA-8072695AC092}" srcOrd="0" destOrd="0" presId="urn:microsoft.com/office/officeart/2005/8/layout/hierarchy5"/>
    <dgm:cxn modelId="{C7F13472-F0F4-4A72-8525-03547F13FD7F}" type="presParOf" srcId="{90B4A9B6-5666-42C8-8E81-F4320FFC3DC9}" destId="{B1862534-2FCD-415F-8786-507DED8E04DE}" srcOrd="3" destOrd="0" presId="urn:microsoft.com/office/officeart/2005/8/layout/hierarchy5"/>
    <dgm:cxn modelId="{D813F15D-4BAC-48DC-962C-9FE270605BA0}" type="presParOf" srcId="{B1862534-2FCD-415F-8786-507DED8E04DE}" destId="{A255152E-0A6B-4CEB-934B-6FC58A3C3244}" srcOrd="0" destOrd="0" presId="urn:microsoft.com/office/officeart/2005/8/layout/hierarchy5"/>
    <dgm:cxn modelId="{0FC6DE0C-0A6E-4D3E-AD79-74C6E61F1C6A}" type="presParOf" srcId="{B1862534-2FCD-415F-8786-507DED8E04DE}" destId="{72FE964A-8E9B-4036-87DF-1E140AE647F9}" srcOrd="1" destOrd="0" presId="urn:microsoft.com/office/officeart/2005/8/layout/hierarchy5"/>
    <dgm:cxn modelId="{7756F318-B36C-4746-BA5B-1EB075FC2D1B}" type="presParOf" srcId="{6DBC3E42-7920-48A1-9106-B336E9C5F47B}" destId="{2CB06803-A65C-4437-8C48-A05D1BB8C1B1}" srcOrd="2" destOrd="0" presId="urn:microsoft.com/office/officeart/2005/8/layout/hierarchy5"/>
    <dgm:cxn modelId="{A0A43411-87A6-4282-8FAD-A3FBFBF2AA54}" type="presParOf" srcId="{2CB06803-A65C-4437-8C48-A05D1BB8C1B1}" destId="{191AD5FE-D3CD-46C0-9D18-2159469F769E}" srcOrd="0" destOrd="0" presId="urn:microsoft.com/office/officeart/2005/8/layout/hierarchy5"/>
    <dgm:cxn modelId="{6370B26D-FD8F-4E90-8D03-167B2D5A9E54}" type="presParOf" srcId="{6DBC3E42-7920-48A1-9106-B336E9C5F47B}" destId="{0DB54D09-B0F4-4391-B13D-6643BF04F53D}" srcOrd="3" destOrd="0" presId="urn:microsoft.com/office/officeart/2005/8/layout/hierarchy5"/>
    <dgm:cxn modelId="{80D27618-F254-44B9-87B8-2F3104E9C099}" type="presParOf" srcId="{0DB54D09-B0F4-4391-B13D-6643BF04F53D}" destId="{930233F8-D7F0-48E8-9042-4C968B013A26}" srcOrd="0" destOrd="0" presId="urn:microsoft.com/office/officeart/2005/8/layout/hierarchy5"/>
    <dgm:cxn modelId="{628A21AD-B091-4A18-8AD1-D03DEB56CF79}" type="presParOf" srcId="{0DB54D09-B0F4-4391-B13D-6643BF04F53D}" destId="{31E63930-CB04-4151-BC83-F8F014D0933E}" srcOrd="1" destOrd="0" presId="urn:microsoft.com/office/officeart/2005/8/layout/hierarchy5"/>
    <dgm:cxn modelId="{C60AC539-FBC6-4DC5-89A4-5951AA010AE1}" type="presParOf" srcId="{31E63930-CB04-4151-BC83-F8F014D0933E}" destId="{DB2AD2B0-1596-48BC-8472-21F252B32F73}" srcOrd="0" destOrd="0" presId="urn:microsoft.com/office/officeart/2005/8/layout/hierarchy5"/>
    <dgm:cxn modelId="{D81495A5-ACED-4580-87F2-DB252BB377F4}" type="presParOf" srcId="{DB2AD2B0-1596-48BC-8472-21F252B32F73}" destId="{83B6A7E7-F100-47CF-B93B-D36CAB26324A}" srcOrd="0" destOrd="0" presId="urn:microsoft.com/office/officeart/2005/8/layout/hierarchy5"/>
    <dgm:cxn modelId="{7BE4B81B-AE14-45EF-9EE9-9A00E480D240}" type="presParOf" srcId="{31E63930-CB04-4151-BC83-F8F014D0933E}" destId="{5245CA28-B4D0-4605-A671-46AA6D7E4841}" srcOrd="1" destOrd="0" presId="urn:microsoft.com/office/officeart/2005/8/layout/hierarchy5"/>
    <dgm:cxn modelId="{A528AB0A-BF27-48B0-A425-6481ABBD1345}" type="presParOf" srcId="{5245CA28-B4D0-4605-A671-46AA6D7E4841}" destId="{7C8A41F0-1543-4692-BD69-635638E96175}" srcOrd="0" destOrd="0" presId="urn:microsoft.com/office/officeart/2005/8/layout/hierarchy5"/>
    <dgm:cxn modelId="{42F87238-BB6C-4D1C-8048-2B01F6706C6A}" type="presParOf" srcId="{5245CA28-B4D0-4605-A671-46AA6D7E4841}" destId="{F2DA6B24-76F6-41F6-8DD4-92A4BB1F7946}" srcOrd="1" destOrd="0" presId="urn:microsoft.com/office/officeart/2005/8/layout/hierarchy5"/>
    <dgm:cxn modelId="{A36E09FB-9AEB-4C11-AE7E-F33BC06B8550}" type="presParOf" srcId="{31E63930-CB04-4151-BC83-F8F014D0933E}" destId="{42E7151B-D4FA-4263-99E2-586F1494532A}" srcOrd="2" destOrd="0" presId="urn:microsoft.com/office/officeart/2005/8/layout/hierarchy5"/>
    <dgm:cxn modelId="{1F8AC56D-5FA0-499D-A2CB-F87CDF7F6255}" type="presParOf" srcId="{42E7151B-D4FA-4263-99E2-586F1494532A}" destId="{60312216-EF75-4FAA-BC2E-CAA7D0AD3665}" srcOrd="0" destOrd="0" presId="urn:microsoft.com/office/officeart/2005/8/layout/hierarchy5"/>
    <dgm:cxn modelId="{E788DD35-B13C-4A60-9E81-D16EF56FC805}" type="presParOf" srcId="{31E63930-CB04-4151-BC83-F8F014D0933E}" destId="{1117A688-345E-4ED4-9252-40BE29D90CAF}" srcOrd="3" destOrd="0" presId="urn:microsoft.com/office/officeart/2005/8/layout/hierarchy5"/>
    <dgm:cxn modelId="{2DF235DE-C8A3-405F-ACEE-A88428C2FD87}" type="presParOf" srcId="{1117A688-345E-4ED4-9252-40BE29D90CAF}" destId="{3C0BAE63-CE64-4145-B030-E36863D593A7}" srcOrd="0" destOrd="0" presId="urn:microsoft.com/office/officeart/2005/8/layout/hierarchy5"/>
    <dgm:cxn modelId="{20CA87B1-40C4-4809-96CB-DE458FB02A92}" type="presParOf" srcId="{1117A688-345E-4ED4-9252-40BE29D90CAF}" destId="{F0154501-F212-482F-9CC2-DCC346CE1B17}" srcOrd="1" destOrd="0" presId="urn:microsoft.com/office/officeart/2005/8/layout/hierarchy5"/>
    <dgm:cxn modelId="{D6203727-86A4-4B17-9FE2-4E3E4FD1E3D3}" type="presParOf" srcId="{05976660-C2D1-4EA2-9466-AC46369D54E9}" destId="{649476C0-FCFA-4EB3-96F9-DA43DB19CBD4}" srcOrd="1" destOrd="0" presId="urn:microsoft.com/office/officeart/2005/8/layout/hierarchy5"/>
    <dgm:cxn modelId="{0230FC24-9BFF-49C8-A73F-94856DB43986}" type="presParOf" srcId="{649476C0-FCFA-4EB3-96F9-DA43DB19CBD4}" destId="{FCA354F9-BDC9-4DA8-8E4E-6369DD306824}" srcOrd="0" destOrd="0" presId="urn:microsoft.com/office/officeart/2005/8/layout/hierarchy5"/>
    <dgm:cxn modelId="{FEE4BC97-CBEC-4359-B00C-CE68F2AA9EC3}" type="presParOf" srcId="{FCA354F9-BDC9-4DA8-8E4E-6369DD306824}" destId="{D1E3CFB4-832D-4A68-909F-94F771BDC384}" srcOrd="0" destOrd="0" presId="urn:microsoft.com/office/officeart/2005/8/layout/hierarchy5"/>
    <dgm:cxn modelId="{E491B0CE-9F53-412D-964D-9D5FD4A62565}" type="presParOf" srcId="{FCA354F9-BDC9-4DA8-8E4E-6369DD306824}" destId="{E1395FEF-F9F9-4ACB-A697-03F4A06D90A3}" srcOrd="1" destOrd="0" presId="urn:microsoft.com/office/officeart/2005/8/layout/hierarchy5"/>
    <dgm:cxn modelId="{162EC018-9EB2-404F-97F7-69308D49525C}" type="presParOf" srcId="{649476C0-FCFA-4EB3-96F9-DA43DB19CBD4}" destId="{3E7332FC-5CDD-4FBD-8243-D21F15F147F8}" srcOrd="1" destOrd="0" presId="urn:microsoft.com/office/officeart/2005/8/layout/hierarchy5"/>
    <dgm:cxn modelId="{18FF2D25-181D-4C10-9300-E107D15EB41A}" type="presParOf" srcId="{3E7332FC-5CDD-4FBD-8243-D21F15F147F8}" destId="{A4DB8338-91A2-4C9C-A24C-AF65015AD646}" srcOrd="0" destOrd="0" presId="urn:microsoft.com/office/officeart/2005/8/layout/hierarchy5"/>
    <dgm:cxn modelId="{A1AEB32B-DC70-4931-8734-543B478B84C9}" type="presParOf" srcId="{649476C0-FCFA-4EB3-96F9-DA43DB19CBD4}" destId="{7FE4C959-E09B-4E31-AA92-07EAA09F093D}" srcOrd="2" destOrd="0" presId="urn:microsoft.com/office/officeart/2005/8/layout/hierarchy5"/>
    <dgm:cxn modelId="{845CBC6C-73BD-47F3-A6F2-09267D3A30B5}" type="presParOf" srcId="{7FE4C959-E09B-4E31-AA92-07EAA09F093D}" destId="{F41D73C0-D30B-435B-AA29-E13CDD2FC7EF}" srcOrd="0" destOrd="0" presId="urn:microsoft.com/office/officeart/2005/8/layout/hierarchy5"/>
    <dgm:cxn modelId="{E1315087-54D6-40E9-B7B2-FCE576311F8C}" type="presParOf" srcId="{7FE4C959-E09B-4E31-AA92-07EAA09F093D}" destId="{AA21B18E-AF3F-4DB9-867F-7B29D6857D53}" srcOrd="1" destOrd="0" presId="urn:microsoft.com/office/officeart/2005/8/layout/hierarchy5"/>
    <dgm:cxn modelId="{C3B246A8-B781-499A-94DD-118663CCF30F}" type="presParOf" srcId="{649476C0-FCFA-4EB3-96F9-DA43DB19CBD4}" destId="{71C958DC-9E81-46DD-89C9-BC8C43FE9C85}" srcOrd="3" destOrd="0" presId="urn:microsoft.com/office/officeart/2005/8/layout/hierarchy5"/>
    <dgm:cxn modelId="{1FE7A5FD-EE8B-41A9-B8C3-2E10F7DDBE65}" type="presParOf" srcId="{71C958DC-9E81-46DD-89C9-BC8C43FE9C85}" destId="{B3BA79CE-1EB1-4D85-B8AD-E4011674C278}" srcOrd="0" destOrd="0" presId="urn:microsoft.com/office/officeart/2005/8/layout/hierarchy5"/>
    <dgm:cxn modelId="{4F703D60-7562-4A01-893A-16C296137ABA}" type="presParOf" srcId="{649476C0-FCFA-4EB3-96F9-DA43DB19CBD4}" destId="{CC6196F6-C8B5-4892-B209-E0C72487B72E}" srcOrd="4" destOrd="0" presId="urn:microsoft.com/office/officeart/2005/8/layout/hierarchy5"/>
    <dgm:cxn modelId="{78FC3A70-B4E6-4169-BF3B-F55DCC5ECEDA}" type="presParOf" srcId="{CC6196F6-C8B5-4892-B209-E0C72487B72E}" destId="{42A2168C-5AE5-4D63-A720-8E070231F937}" srcOrd="0" destOrd="0" presId="urn:microsoft.com/office/officeart/2005/8/layout/hierarchy5"/>
    <dgm:cxn modelId="{B95B8CBF-482E-4CBD-B5C4-7268E275C845}" type="presParOf" srcId="{CC6196F6-C8B5-4892-B209-E0C72487B72E}" destId="{685068CB-1E4D-4EA7-8DFB-B8DFC06118AD}" srcOrd="1" destOrd="0" presId="urn:microsoft.com/office/officeart/2005/8/layout/hierarchy5"/>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EB168-65FD-4E14-BF6B-D82AA744F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8</Pages>
  <Words>1320</Words>
  <Characters>7130</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1. ecology</vt:lpstr>
    </vt:vector>
  </TitlesOfParts>
  <Company>Hewlett-Packard</Company>
  <LinksUpToDate>false</LinksUpToDate>
  <CharactersWithSpaces>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ecology</dc:title>
  <dc:creator>Giorgos</dc:creator>
  <cp:lastModifiedBy>Giorgos</cp:lastModifiedBy>
  <cp:revision>16</cp:revision>
  <dcterms:created xsi:type="dcterms:W3CDTF">2018-03-26T16:23:00Z</dcterms:created>
  <dcterms:modified xsi:type="dcterms:W3CDTF">2018-03-26T20:52:00Z</dcterms:modified>
</cp:coreProperties>
</file>